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C71ACA">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B31C22" w:rsidP="00C71ACA">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C71ACA">
      <w:pPr>
        <w:pStyle w:val="a3"/>
        <w:widowControl w:val="0"/>
        <w:spacing w:line="240" w:lineRule="auto"/>
        <w:ind w:firstLine="0"/>
        <w:jc w:val="center"/>
        <w:rPr>
          <w:rFonts w:ascii="GHEA Grapalat" w:hAnsi="GHEA Grapalat"/>
          <w:i w:val="0"/>
          <w:sz w:val="24"/>
          <w:szCs w:val="24"/>
        </w:rPr>
      </w:pPr>
    </w:p>
    <w:p w:rsidR="0091042F" w:rsidRDefault="00642EFE" w:rsidP="00C71ACA">
      <w:pPr>
        <w:pStyle w:val="a3"/>
        <w:widowControl w:val="0"/>
        <w:spacing w:line="240" w:lineRule="auto"/>
        <w:ind w:firstLine="0"/>
        <w:jc w:val="center"/>
        <w:rPr>
          <w:rFonts w:ascii="GHEA Grapalat" w:hAnsi="GHEA Grapalat"/>
          <w:i w:val="0"/>
          <w:sz w:val="22"/>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D25763" w:rsidRPr="00D25763">
        <w:rPr>
          <w:rFonts w:ascii="GHEA Grapalat" w:hAnsi="GHEA Grapalat"/>
          <w:i w:val="0"/>
          <w:sz w:val="24"/>
          <w:szCs w:val="24"/>
        </w:rPr>
        <w:t>1</w:t>
      </w:r>
      <w:r w:rsidR="00157672" w:rsidRPr="00157672">
        <w:rPr>
          <w:rFonts w:ascii="GHEA Grapalat" w:hAnsi="GHEA Grapalat"/>
          <w:i w:val="0"/>
          <w:sz w:val="24"/>
          <w:szCs w:val="24"/>
        </w:rPr>
        <w:t>9</w:t>
      </w:r>
      <w:r w:rsidR="00B31C22" w:rsidRPr="008F1293">
        <w:rPr>
          <w:rFonts w:ascii="GHEA Grapalat" w:hAnsi="GHEA Grapalat"/>
          <w:i w:val="0"/>
          <w:sz w:val="22"/>
          <w:szCs w:val="24"/>
        </w:rPr>
        <w:t xml:space="preserve">-го </w:t>
      </w:r>
      <w:r w:rsidR="00157672" w:rsidRPr="00157672">
        <w:rPr>
          <w:rFonts w:ascii="GHEA Grapalat" w:hAnsi="GHEA Grapalat"/>
          <w:i w:val="0"/>
          <w:sz w:val="22"/>
          <w:szCs w:val="24"/>
        </w:rPr>
        <w:t>янва</w:t>
      </w:r>
      <w:r w:rsidR="00D25763" w:rsidRPr="00D25763">
        <w:rPr>
          <w:rFonts w:ascii="GHEA Grapalat" w:hAnsi="GHEA Grapalat"/>
          <w:i w:val="0"/>
          <w:sz w:val="22"/>
          <w:szCs w:val="24"/>
        </w:rPr>
        <w:t>ря</w:t>
      </w:r>
      <w:r w:rsidR="00B31C22" w:rsidRPr="008F1293">
        <w:rPr>
          <w:rFonts w:ascii="GHEA Grapalat" w:hAnsi="GHEA Grapalat"/>
          <w:i w:val="0"/>
          <w:sz w:val="22"/>
          <w:szCs w:val="24"/>
        </w:rPr>
        <w:t xml:space="preserve"> </w:t>
      </w:r>
      <w:r w:rsidR="00157672">
        <w:rPr>
          <w:rFonts w:ascii="GHEA Grapalat" w:hAnsi="GHEA Grapalat"/>
          <w:i w:val="0"/>
          <w:sz w:val="22"/>
          <w:szCs w:val="24"/>
        </w:rPr>
        <w:t>2026</w:t>
      </w:r>
      <w:r w:rsidR="00B31C22" w:rsidRPr="008F1293">
        <w:rPr>
          <w:rFonts w:ascii="GHEA Grapalat" w:hAnsi="GHEA Grapalat"/>
          <w:i w:val="0"/>
          <w:sz w:val="22"/>
          <w:szCs w:val="24"/>
        </w:rPr>
        <w:t xml:space="preserve"> </w:t>
      </w:r>
      <w:r w:rsidR="00B31C22" w:rsidRPr="00E423B9">
        <w:rPr>
          <w:rFonts w:ascii="GHEA Grapalat" w:hAnsi="GHEA Grapalat"/>
          <w:i w:val="0"/>
          <w:sz w:val="22"/>
          <w:szCs w:val="24"/>
        </w:rPr>
        <w:t xml:space="preserve">года </w:t>
      </w:r>
      <w:r w:rsidR="00B31C22" w:rsidRPr="008F1293">
        <w:rPr>
          <w:rFonts w:ascii="GHEA Grapalat" w:hAnsi="GHEA Grapalat"/>
          <w:i w:val="0"/>
          <w:sz w:val="22"/>
          <w:szCs w:val="24"/>
        </w:rPr>
        <w:t>№ 1</w:t>
      </w:r>
    </w:p>
    <w:p w:rsidR="004620F7" w:rsidRDefault="004620F7" w:rsidP="00C71ACA">
      <w:pPr>
        <w:pStyle w:val="a3"/>
        <w:widowControl w:val="0"/>
        <w:spacing w:line="240" w:lineRule="auto"/>
        <w:ind w:firstLine="0"/>
        <w:jc w:val="center"/>
        <w:rPr>
          <w:rFonts w:ascii="GHEA Grapalat" w:hAnsi="GHEA Grapalat"/>
          <w:i w:val="0"/>
          <w:sz w:val="22"/>
          <w:szCs w:val="24"/>
        </w:rPr>
      </w:pPr>
    </w:p>
    <w:p w:rsidR="0091042F" w:rsidRPr="009044F1" w:rsidRDefault="0006703E" w:rsidP="00C71ACA">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642EFE" w:rsidRPr="009044F1">
        <w:rPr>
          <w:rFonts w:ascii="GHEA Grapalat" w:hAnsi="GHEA Grapalat"/>
          <w:i w:val="0"/>
          <w:sz w:val="24"/>
          <w:szCs w:val="24"/>
        </w:rPr>
        <w:t xml:space="preserve"> </w:t>
      </w:r>
      <w:r w:rsidR="00DB5381">
        <w:rPr>
          <w:rFonts w:ascii="GHEA Grapalat" w:hAnsi="GHEA Grapalat"/>
          <w:i w:val="0"/>
          <w:sz w:val="24"/>
          <w:szCs w:val="24"/>
        </w:rPr>
        <w:t>MHAHQAMD-GHTsDzB-</w:t>
      </w:r>
      <w:r w:rsidR="00D25763">
        <w:rPr>
          <w:rFonts w:ascii="GHEA Grapalat" w:hAnsi="GHEA Grapalat"/>
          <w:i w:val="0"/>
          <w:sz w:val="24"/>
          <w:szCs w:val="24"/>
        </w:rPr>
        <w:t>26/1</w:t>
      </w:r>
    </w:p>
    <w:p w:rsidR="0091042F" w:rsidRPr="009044F1" w:rsidRDefault="0091042F" w:rsidP="00C71ACA">
      <w:pPr>
        <w:pStyle w:val="a3"/>
        <w:widowControl w:val="0"/>
        <w:spacing w:line="240" w:lineRule="auto"/>
        <w:rPr>
          <w:rFonts w:ascii="GHEA Grapalat" w:hAnsi="GHEA Grapalat"/>
          <w:i w:val="0"/>
          <w:sz w:val="24"/>
          <w:szCs w:val="24"/>
        </w:rPr>
      </w:pPr>
    </w:p>
    <w:p w:rsidR="00642EFE" w:rsidRPr="009044F1" w:rsidRDefault="00642EFE" w:rsidP="002A29A7">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021A2A">
        <w:rPr>
          <w:rFonts w:ascii="GHEA Grapalat" w:hAnsi="GHEA Grapalat"/>
          <w:i w:val="0"/>
          <w:sz w:val="22"/>
          <w:szCs w:val="22"/>
        </w:rPr>
        <w:t>ГНКО ‘‘</w:t>
      </w:r>
      <w:proofErr w:type="spellStart"/>
      <w:r w:rsidR="00021A2A">
        <w:rPr>
          <w:rFonts w:ascii="GHEA Grapalat" w:hAnsi="GHEA Grapalat"/>
          <w:i w:val="0"/>
          <w:sz w:val="22"/>
          <w:szCs w:val="22"/>
        </w:rPr>
        <w:t>Алашкертская</w:t>
      </w:r>
      <w:proofErr w:type="spellEnd"/>
      <w:r w:rsidR="00021A2A">
        <w:rPr>
          <w:rFonts w:ascii="GHEA Grapalat" w:hAnsi="GHEA Grapalat"/>
          <w:i w:val="0"/>
          <w:sz w:val="22"/>
          <w:szCs w:val="22"/>
        </w:rPr>
        <w:t xml:space="preserve"> средняя школа имени Г. </w:t>
      </w:r>
      <w:proofErr w:type="spellStart"/>
      <w:r w:rsidR="00021A2A">
        <w:rPr>
          <w:rFonts w:ascii="GHEA Grapalat" w:hAnsi="GHEA Grapalat"/>
          <w:i w:val="0"/>
          <w:sz w:val="22"/>
          <w:szCs w:val="22"/>
        </w:rPr>
        <w:t>Кочара</w:t>
      </w:r>
      <w:proofErr w:type="spellEnd"/>
      <w:r w:rsidR="00B31C22">
        <w:rPr>
          <w:rFonts w:ascii="GHEA Grapalat" w:hAnsi="GHEA Grapalat"/>
          <w:i w:val="0"/>
          <w:sz w:val="22"/>
          <w:szCs w:val="22"/>
        </w:rPr>
        <w:t>”</w:t>
      </w:r>
      <w:r w:rsidR="00B31C22" w:rsidRPr="00C46EFA">
        <w:rPr>
          <w:rFonts w:ascii="GHEA Grapalat" w:hAnsi="GHEA Grapalat"/>
          <w:i w:val="0"/>
          <w:sz w:val="22"/>
          <w:szCs w:val="22"/>
        </w:rPr>
        <w:t xml:space="preserve"> </w:t>
      </w:r>
      <w:proofErr w:type="spellStart"/>
      <w:r w:rsidR="00021A2A">
        <w:rPr>
          <w:rFonts w:ascii="GHEA Grapalat" w:hAnsi="GHEA Grapalat"/>
          <w:i w:val="0"/>
          <w:sz w:val="22"/>
          <w:szCs w:val="22"/>
        </w:rPr>
        <w:t>Армавир</w:t>
      </w:r>
      <w:r w:rsidR="00B31C22" w:rsidRPr="00C46EFA">
        <w:rPr>
          <w:rFonts w:ascii="GHEA Grapalat" w:hAnsi="GHEA Grapalat"/>
          <w:i w:val="0"/>
          <w:sz w:val="22"/>
          <w:szCs w:val="22"/>
        </w:rPr>
        <w:t>ская</w:t>
      </w:r>
      <w:proofErr w:type="spellEnd"/>
      <w:r w:rsidR="00B31C22" w:rsidRPr="00C46EFA">
        <w:rPr>
          <w:rFonts w:ascii="GHEA Grapalat" w:hAnsi="GHEA Grapalat"/>
          <w:i w:val="0"/>
          <w:sz w:val="22"/>
          <w:szCs w:val="22"/>
        </w:rPr>
        <w:t xml:space="preserve"> область РА</w:t>
      </w:r>
      <w:r w:rsidRPr="009044F1">
        <w:rPr>
          <w:rFonts w:ascii="GHEA Grapalat" w:hAnsi="GHEA Grapalat"/>
          <w:i w:val="0"/>
          <w:sz w:val="24"/>
          <w:szCs w:val="24"/>
        </w:rPr>
        <w:t>, находящийся по адресу:</w:t>
      </w:r>
      <w:r w:rsidR="00B31C22" w:rsidRPr="008F1293">
        <w:rPr>
          <w:rFonts w:ascii="GHEA Grapalat" w:hAnsi="GHEA Grapalat"/>
          <w:i w:val="0"/>
          <w:sz w:val="24"/>
          <w:szCs w:val="24"/>
        </w:rPr>
        <w:t xml:space="preserve"> </w:t>
      </w:r>
      <w:proofErr w:type="spellStart"/>
      <w:r w:rsidR="00021A2A">
        <w:rPr>
          <w:rFonts w:ascii="GHEA Grapalat" w:hAnsi="GHEA Grapalat"/>
          <w:i w:val="0"/>
          <w:sz w:val="22"/>
          <w:szCs w:val="22"/>
        </w:rPr>
        <w:t>Армавир</w:t>
      </w:r>
      <w:r w:rsidR="00B31C22" w:rsidRPr="00C46EFA">
        <w:rPr>
          <w:rFonts w:ascii="GHEA Grapalat" w:hAnsi="GHEA Grapalat"/>
          <w:i w:val="0"/>
          <w:sz w:val="22"/>
          <w:szCs w:val="22"/>
        </w:rPr>
        <w:t>ская</w:t>
      </w:r>
      <w:proofErr w:type="spellEnd"/>
      <w:r w:rsidR="00B31C22" w:rsidRPr="00C46EFA">
        <w:rPr>
          <w:rFonts w:ascii="GHEA Grapalat" w:hAnsi="GHEA Grapalat"/>
          <w:i w:val="0"/>
          <w:sz w:val="22"/>
          <w:szCs w:val="22"/>
        </w:rPr>
        <w:t xml:space="preserve"> область РА, </w:t>
      </w:r>
      <w:r w:rsidR="00021A2A">
        <w:rPr>
          <w:rFonts w:ascii="GHEA Grapalat" w:hAnsi="GHEA Grapalat"/>
          <w:i w:val="0"/>
          <w:sz w:val="22"/>
          <w:szCs w:val="22"/>
        </w:rPr>
        <w:t xml:space="preserve">о. </w:t>
      </w:r>
      <w:proofErr w:type="spellStart"/>
      <w:r w:rsidR="00021A2A">
        <w:rPr>
          <w:rFonts w:ascii="GHEA Grapalat" w:hAnsi="GHEA Grapalat"/>
          <w:i w:val="0"/>
          <w:sz w:val="22"/>
          <w:szCs w:val="22"/>
        </w:rPr>
        <w:t>Мецамор</w:t>
      </w:r>
      <w:proofErr w:type="spellEnd"/>
      <w:r w:rsidR="00021A2A">
        <w:rPr>
          <w:rFonts w:ascii="GHEA Grapalat" w:hAnsi="GHEA Grapalat"/>
          <w:i w:val="0"/>
          <w:sz w:val="22"/>
          <w:szCs w:val="22"/>
        </w:rPr>
        <w:t xml:space="preserve">, село </w:t>
      </w:r>
      <w:proofErr w:type="spellStart"/>
      <w:r w:rsidR="00021A2A">
        <w:rPr>
          <w:rFonts w:ascii="GHEA Grapalat" w:hAnsi="GHEA Grapalat"/>
          <w:i w:val="0"/>
          <w:sz w:val="22"/>
          <w:szCs w:val="22"/>
        </w:rPr>
        <w:t>Алашкерт</w:t>
      </w:r>
      <w:proofErr w:type="spellEnd"/>
      <w:r w:rsidR="00021A2A">
        <w:rPr>
          <w:rFonts w:ascii="GHEA Grapalat" w:hAnsi="GHEA Grapalat"/>
          <w:i w:val="0"/>
          <w:sz w:val="22"/>
          <w:szCs w:val="22"/>
        </w:rPr>
        <w:t xml:space="preserve">, улица 2, </w:t>
      </w:r>
      <w:proofErr w:type="spellStart"/>
      <w:r w:rsidR="00021A2A">
        <w:rPr>
          <w:rFonts w:ascii="GHEA Grapalat" w:hAnsi="GHEA Grapalat"/>
          <w:i w:val="0"/>
          <w:sz w:val="22"/>
          <w:szCs w:val="22"/>
        </w:rPr>
        <w:t>зд</w:t>
      </w:r>
      <w:proofErr w:type="spellEnd"/>
      <w:r w:rsidR="00021A2A">
        <w:rPr>
          <w:rFonts w:ascii="GHEA Grapalat" w:hAnsi="GHEA Grapalat"/>
          <w:i w:val="0"/>
          <w:sz w:val="22"/>
          <w:szCs w:val="22"/>
        </w:rPr>
        <w:t>. 10</w:t>
      </w:r>
      <w:r w:rsidR="009C2A28" w:rsidRPr="009C2A28">
        <w:rPr>
          <w:rFonts w:ascii="GHEA Grapalat" w:hAnsi="GHEA Grapalat"/>
          <w:i w:val="0"/>
          <w:sz w:val="22"/>
          <w:szCs w:val="22"/>
        </w:rPr>
        <w:t xml:space="preserve"> </w:t>
      </w:r>
      <w:r w:rsidRPr="007B0562">
        <w:rPr>
          <w:rFonts w:ascii="GHEA Grapalat" w:hAnsi="GHEA Grapalat"/>
          <w:i w:val="0"/>
          <w:sz w:val="24"/>
          <w:szCs w:val="24"/>
        </w:rPr>
        <w:t xml:space="preserve">объявляет </w:t>
      </w:r>
      <w:r w:rsidR="00B31C22">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11076" w:rsidRPr="003A1EBB" w:rsidRDefault="00A20B69" w:rsidP="00EC5E2C">
      <w:pPr>
        <w:pStyle w:val="a3"/>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965D7A">
        <w:rPr>
          <w:rFonts w:ascii="GHEA Grapalat" w:hAnsi="GHEA Grapalat"/>
          <w:i w:val="0"/>
          <w:sz w:val="24"/>
          <w:szCs w:val="24"/>
        </w:rPr>
        <w:t xml:space="preserve">настоящей </w:t>
      </w:r>
      <w:r w:rsidR="0041023E">
        <w:rPr>
          <w:rFonts w:ascii="GHEA Grapalat" w:hAnsi="GHEA Grapalat"/>
          <w:i w:val="0"/>
          <w:sz w:val="24"/>
          <w:szCs w:val="24"/>
        </w:rPr>
        <w:t>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EC5E2C" w:rsidRPr="008F1293">
        <w:rPr>
          <w:rFonts w:ascii="GHEA Grapalat" w:hAnsi="GHEA Grapalat"/>
          <w:i w:val="0"/>
          <w:spacing w:val="6"/>
          <w:sz w:val="24"/>
          <w:szCs w:val="24"/>
        </w:rPr>
        <w:t>сделать</w:t>
      </w:r>
      <w:r w:rsidRPr="00782D60">
        <w:rPr>
          <w:rFonts w:ascii="GHEA Grapalat" w:hAnsi="GHEA Grapalat"/>
          <w:i w:val="0"/>
          <w:spacing w:val="6"/>
          <w:sz w:val="24"/>
          <w:szCs w:val="24"/>
        </w:rPr>
        <w:t xml:space="preserve"> </w:t>
      </w:r>
      <w:r w:rsidR="00EC5E2C" w:rsidRPr="00EC5E2C">
        <w:rPr>
          <w:rFonts w:ascii="GHEA Grapalat" w:hAnsi="GHEA Grapalat"/>
          <w:i w:val="0"/>
          <w:spacing w:val="6"/>
          <w:sz w:val="24"/>
          <w:szCs w:val="24"/>
        </w:rPr>
        <w:t xml:space="preserve">услуги по перевозке </w:t>
      </w:r>
      <w:r w:rsidR="00D25763">
        <w:rPr>
          <w:rFonts w:ascii="GHEA Grapalat" w:hAnsi="GHEA Grapalat"/>
          <w:i w:val="0"/>
          <w:spacing w:val="6"/>
          <w:sz w:val="24"/>
          <w:szCs w:val="24"/>
        </w:rPr>
        <w:t>пассажиров</w:t>
      </w:r>
      <w:r w:rsidR="00782D60">
        <w:rPr>
          <w:rFonts w:ascii="GHEA Grapalat" w:hAnsi="GHEA Grapalat"/>
          <w:i w:val="0"/>
          <w:sz w:val="24"/>
          <w:szCs w:val="24"/>
        </w:rPr>
        <w:t xml:space="preserve"> (далее — договор).</w:t>
      </w:r>
    </w:p>
    <w:p w:rsidR="00357D48" w:rsidRPr="009044F1" w:rsidRDefault="00A20B69" w:rsidP="00C71ACA">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C71ACA">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C71ACA">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C71ACA">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D85563" w:rsidRDefault="009216D6" w:rsidP="00C71ACA">
      <w:pPr>
        <w:pStyle w:val="a3"/>
        <w:widowControl w:val="0"/>
        <w:spacing w:line="240" w:lineRule="auto"/>
        <w:ind w:firstLine="567"/>
        <w:rPr>
          <w:rFonts w:ascii="GHEA Grapalat" w:hAnsi="GHEA Grapalat"/>
          <w:i w:val="0"/>
          <w:sz w:val="24"/>
          <w:szCs w:val="24"/>
        </w:rPr>
      </w:pPr>
      <w:r w:rsidRPr="00D85563">
        <w:rPr>
          <w:rFonts w:ascii="GHEA Grapalat" w:hAnsi="GHEA Grapalat"/>
          <w:i w:val="0"/>
          <w:sz w:val="24"/>
          <w:szCs w:val="24"/>
        </w:rPr>
        <w:t xml:space="preserve">Заявки на </w:t>
      </w:r>
      <w:proofErr w:type="spellStart"/>
      <w:r w:rsidRPr="00D85563">
        <w:rPr>
          <w:rFonts w:ascii="GHEA Grapalat" w:hAnsi="GHEA Grapalat"/>
          <w:i w:val="0"/>
          <w:sz w:val="24"/>
          <w:szCs w:val="24"/>
        </w:rPr>
        <w:t>на</w:t>
      </w:r>
      <w:proofErr w:type="spellEnd"/>
      <w:r w:rsidRPr="00D85563">
        <w:rPr>
          <w:rFonts w:ascii="GHEA Grapalat" w:hAnsi="GHEA Grapalat"/>
          <w:i w:val="0"/>
          <w:sz w:val="24"/>
          <w:szCs w:val="24"/>
        </w:rPr>
        <w:t xml:space="preserve"> </w:t>
      </w:r>
      <w:r w:rsidR="00B31C22">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C71ACA" w:rsidRPr="00C71ACA">
        <w:rPr>
          <w:rFonts w:ascii="GHEA Grapalat" w:hAnsi="GHEA Grapalat"/>
          <w:i w:val="0"/>
          <w:sz w:val="22"/>
          <w:szCs w:val="22"/>
        </w:rPr>
        <w:t xml:space="preserve"> </w:t>
      </w:r>
      <w:proofErr w:type="spellStart"/>
      <w:r w:rsidR="00021A2A">
        <w:rPr>
          <w:rFonts w:ascii="GHEA Grapalat" w:hAnsi="GHEA Grapalat"/>
          <w:i w:val="0"/>
          <w:sz w:val="22"/>
          <w:szCs w:val="22"/>
        </w:rPr>
        <w:t>Армавир</w:t>
      </w:r>
      <w:r w:rsidR="00C71ACA" w:rsidRPr="00C46EFA">
        <w:rPr>
          <w:rFonts w:ascii="GHEA Grapalat" w:hAnsi="GHEA Grapalat"/>
          <w:i w:val="0"/>
          <w:sz w:val="22"/>
          <w:szCs w:val="22"/>
        </w:rPr>
        <w:t>ская</w:t>
      </w:r>
      <w:proofErr w:type="spellEnd"/>
      <w:r w:rsidR="00C71ACA" w:rsidRPr="00C46EFA">
        <w:rPr>
          <w:rFonts w:ascii="GHEA Grapalat" w:hAnsi="GHEA Grapalat"/>
          <w:i w:val="0"/>
          <w:sz w:val="22"/>
          <w:szCs w:val="22"/>
        </w:rPr>
        <w:t xml:space="preserve"> область РА, </w:t>
      </w:r>
      <w:r w:rsidR="00021A2A">
        <w:rPr>
          <w:rFonts w:ascii="GHEA Grapalat" w:hAnsi="GHEA Grapalat"/>
          <w:i w:val="0"/>
          <w:sz w:val="22"/>
          <w:szCs w:val="22"/>
        </w:rPr>
        <w:t xml:space="preserve">о. </w:t>
      </w:r>
      <w:proofErr w:type="spellStart"/>
      <w:r w:rsidR="00021A2A">
        <w:rPr>
          <w:rFonts w:ascii="GHEA Grapalat" w:hAnsi="GHEA Grapalat"/>
          <w:i w:val="0"/>
          <w:sz w:val="22"/>
          <w:szCs w:val="22"/>
        </w:rPr>
        <w:t>Мецамор</w:t>
      </w:r>
      <w:proofErr w:type="spellEnd"/>
      <w:r w:rsidR="00021A2A">
        <w:rPr>
          <w:rFonts w:ascii="GHEA Grapalat" w:hAnsi="GHEA Grapalat"/>
          <w:i w:val="0"/>
          <w:sz w:val="22"/>
          <w:szCs w:val="22"/>
        </w:rPr>
        <w:t xml:space="preserve">, село </w:t>
      </w:r>
      <w:proofErr w:type="spellStart"/>
      <w:r w:rsidR="00021A2A">
        <w:rPr>
          <w:rFonts w:ascii="GHEA Grapalat" w:hAnsi="GHEA Grapalat"/>
          <w:i w:val="0"/>
          <w:sz w:val="22"/>
          <w:szCs w:val="22"/>
        </w:rPr>
        <w:t>Алашкерт</w:t>
      </w:r>
      <w:proofErr w:type="spellEnd"/>
      <w:r w:rsidR="00021A2A">
        <w:rPr>
          <w:rFonts w:ascii="GHEA Grapalat" w:hAnsi="GHEA Grapalat"/>
          <w:i w:val="0"/>
          <w:sz w:val="22"/>
          <w:szCs w:val="22"/>
        </w:rPr>
        <w:t xml:space="preserve">, улица 2, </w:t>
      </w:r>
      <w:proofErr w:type="spellStart"/>
      <w:r w:rsidR="00021A2A">
        <w:rPr>
          <w:rFonts w:ascii="GHEA Grapalat" w:hAnsi="GHEA Grapalat"/>
          <w:i w:val="0"/>
          <w:sz w:val="22"/>
          <w:szCs w:val="22"/>
        </w:rPr>
        <w:t>зд</w:t>
      </w:r>
      <w:proofErr w:type="spellEnd"/>
      <w:r w:rsidR="00021A2A">
        <w:rPr>
          <w:rFonts w:ascii="GHEA Grapalat" w:hAnsi="GHEA Grapalat"/>
          <w:i w:val="0"/>
          <w:sz w:val="22"/>
          <w:szCs w:val="22"/>
        </w:rPr>
        <w:t>. 10</w:t>
      </w:r>
      <w:r w:rsidR="00C71ACA" w:rsidRPr="008F1293">
        <w:rPr>
          <w:rFonts w:ascii="GHEA Grapalat" w:hAnsi="GHEA Grapalat"/>
          <w:i w:val="0"/>
          <w:sz w:val="22"/>
          <w:szCs w:val="22"/>
        </w:rPr>
        <w:t xml:space="preserve">, </w:t>
      </w:r>
      <w:r w:rsidRPr="00D85563">
        <w:rPr>
          <w:rFonts w:ascii="GHEA Grapalat" w:hAnsi="GHEA Grapalat"/>
          <w:i w:val="0"/>
          <w:sz w:val="24"/>
          <w:szCs w:val="24"/>
        </w:rPr>
        <w:t xml:space="preserve">в документарной форме, до </w:t>
      </w:r>
      <w:r w:rsidR="00DB5381">
        <w:rPr>
          <w:rFonts w:ascii="GHEA Grapalat" w:hAnsi="GHEA Grapalat"/>
          <w:i w:val="0"/>
          <w:sz w:val="24"/>
          <w:szCs w:val="24"/>
        </w:rPr>
        <w:t>11:30</w:t>
      </w:r>
      <w:r w:rsidR="00C71ACA" w:rsidRPr="008F1293">
        <w:rPr>
          <w:rFonts w:ascii="GHEA Grapalat" w:hAnsi="GHEA Grapalat"/>
          <w:i w:val="0"/>
          <w:sz w:val="24"/>
          <w:szCs w:val="24"/>
        </w:rPr>
        <w:t xml:space="preserve"> </w:t>
      </w:r>
      <w:r w:rsidRPr="00D85563">
        <w:rPr>
          <w:rFonts w:ascii="GHEA Grapalat" w:hAnsi="GHEA Grapalat"/>
          <w:i w:val="0"/>
          <w:sz w:val="24"/>
          <w:szCs w:val="24"/>
        </w:rPr>
        <w:t xml:space="preserve">часов </w:t>
      </w:r>
      <w:r w:rsidR="00C71ACA" w:rsidRPr="008F1293">
        <w:rPr>
          <w:rFonts w:ascii="GHEA Grapalat" w:hAnsi="GHEA Grapalat"/>
          <w:i w:val="0"/>
          <w:sz w:val="24"/>
          <w:szCs w:val="24"/>
        </w:rPr>
        <w:t>7</w:t>
      </w:r>
      <w:r w:rsidRPr="00D85563">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C71ACA">
      <w:pPr>
        <w:pStyle w:val="a3"/>
        <w:widowControl w:val="0"/>
        <w:spacing w:line="240" w:lineRule="auto"/>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spellStart"/>
      <w:r w:rsidR="00021A2A">
        <w:rPr>
          <w:rFonts w:ascii="GHEA Grapalat" w:hAnsi="GHEA Grapalat"/>
          <w:i w:val="0"/>
          <w:sz w:val="22"/>
          <w:szCs w:val="22"/>
        </w:rPr>
        <w:t>Армавир</w:t>
      </w:r>
      <w:r w:rsidR="00C71ACA" w:rsidRPr="00C46EFA">
        <w:rPr>
          <w:rFonts w:ascii="GHEA Grapalat" w:hAnsi="GHEA Grapalat"/>
          <w:i w:val="0"/>
          <w:sz w:val="22"/>
          <w:szCs w:val="22"/>
        </w:rPr>
        <w:t>ская</w:t>
      </w:r>
      <w:proofErr w:type="spellEnd"/>
      <w:r w:rsidR="00C71ACA" w:rsidRPr="00C46EFA">
        <w:rPr>
          <w:rFonts w:ascii="GHEA Grapalat" w:hAnsi="GHEA Grapalat"/>
          <w:i w:val="0"/>
          <w:sz w:val="22"/>
          <w:szCs w:val="22"/>
        </w:rPr>
        <w:t xml:space="preserve"> область РА, </w:t>
      </w:r>
      <w:r w:rsidR="00021A2A">
        <w:rPr>
          <w:rFonts w:ascii="GHEA Grapalat" w:hAnsi="GHEA Grapalat"/>
          <w:i w:val="0"/>
          <w:sz w:val="22"/>
          <w:szCs w:val="22"/>
        </w:rPr>
        <w:t xml:space="preserve">о. </w:t>
      </w:r>
      <w:proofErr w:type="spellStart"/>
      <w:r w:rsidR="00021A2A">
        <w:rPr>
          <w:rFonts w:ascii="GHEA Grapalat" w:hAnsi="GHEA Grapalat"/>
          <w:i w:val="0"/>
          <w:sz w:val="22"/>
          <w:szCs w:val="22"/>
        </w:rPr>
        <w:t>Мецамор</w:t>
      </w:r>
      <w:proofErr w:type="spellEnd"/>
      <w:r w:rsidR="00021A2A">
        <w:rPr>
          <w:rFonts w:ascii="GHEA Grapalat" w:hAnsi="GHEA Grapalat"/>
          <w:i w:val="0"/>
          <w:sz w:val="22"/>
          <w:szCs w:val="22"/>
        </w:rPr>
        <w:t xml:space="preserve">, село </w:t>
      </w:r>
      <w:proofErr w:type="spellStart"/>
      <w:r w:rsidR="00021A2A">
        <w:rPr>
          <w:rFonts w:ascii="GHEA Grapalat" w:hAnsi="GHEA Grapalat"/>
          <w:i w:val="0"/>
          <w:sz w:val="22"/>
          <w:szCs w:val="22"/>
        </w:rPr>
        <w:t>Алашкерт</w:t>
      </w:r>
      <w:proofErr w:type="spellEnd"/>
      <w:r w:rsidR="00021A2A">
        <w:rPr>
          <w:rFonts w:ascii="GHEA Grapalat" w:hAnsi="GHEA Grapalat"/>
          <w:i w:val="0"/>
          <w:sz w:val="22"/>
          <w:szCs w:val="22"/>
        </w:rPr>
        <w:t xml:space="preserve">, улица 2, </w:t>
      </w:r>
      <w:proofErr w:type="spellStart"/>
      <w:r w:rsidR="00021A2A">
        <w:rPr>
          <w:rFonts w:ascii="GHEA Grapalat" w:hAnsi="GHEA Grapalat"/>
          <w:i w:val="0"/>
          <w:sz w:val="22"/>
          <w:szCs w:val="22"/>
        </w:rPr>
        <w:t>зд</w:t>
      </w:r>
      <w:proofErr w:type="spellEnd"/>
      <w:r w:rsidR="00021A2A">
        <w:rPr>
          <w:rFonts w:ascii="GHEA Grapalat" w:hAnsi="GHEA Grapalat"/>
          <w:i w:val="0"/>
          <w:sz w:val="22"/>
          <w:szCs w:val="22"/>
        </w:rPr>
        <w:t>. 10</w:t>
      </w:r>
      <w:r w:rsidR="00C71ACA" w:rsidRPr="008F1293">
        <w:rPr>
          <w:rFonts w:ascii="GHEA Grapalat" w:hAnsi="GHEA Grapalat"/>
          <w:i w:val="0"/>
          <w:sz w:val="22"/>
          <w:szCs w:val="22"/>
        </w:rPr>
        <w:t>,</w:t>
      </w:r>
      <w:r w:rsidRPr="00D85563">
        <w:rPr>
          <w:rFonts w:ascii="GHEA Grapalat" w:hAnsi="GHEA Grapalat"/>
          <w:i w:val="0"/>
          <w:sz w:val="24"/>
          <w:szCs w:val="24"/>
        </w:rPr>
        <w:t xml:space="preserve"> в </w:t>
      </w:r>
      <w:r w:rsidR="00DB5381">
        <w:rPr>
          <w:rFonts w:ascii="GHEA Grapalat" w:hAnsi="GHEA Grapalat"/>
          <w:i w:val="0"/>
          <w:sz w:val="24"/>
          <w:szCs w:val="24"/>
        </w:rPr>
        <w:t>11:30</w:t>
      </w:r>
      <w:r w:rsidRPr="00D85563">
        <w:rPr>
          <w:rFonts w:ascii="GHEA Grapalat" w:hAnsi="GHEA Grapalat"/>
          <w:i w:val="0"/>
          <w:sz w:val="24"/>
          <w:szCs w:val="24"/>
        </w:rPr>
        <w:t xml:space="preserve"> часов </w:t>
      </w:r>
      <w:r w:rsidR="00D25763" w:rsidRPr="00D25763">
        <w:rPr>
          <w:rFonts w:ascii="GHEA Grapalat" w:hAnsi="GHEA Grapalat"/>
          <w:i w:val="0"/>
          <w:sz w:val="24"/>
          <w:szCs w:val="24"/>
        </w:rPr>
        <w:t>2</w:t>
      </w:r>
      <w:r w:rsidR="00157672" w:rsidRPr="00157672">
        <w:rPr>
          <w:rFonts w:ascii="GHEA Grapalat" w:hAnsi="GHEA Grapalat"/>
          <w:i w:val="0"/>
          <w:sz w:val="24"/>
          <w:szCs w:val="24"/>
        </w:rPr>
        <w:t>6</w:t>
      </w:r>
      <w:r w:rsidR="00D25763" w:rsidRPr="00D25763">
        <w:rPr>
          <w:rFonts w:ascii="GHEA Grapalat" w:hAnsi="GHEA Grapalat"/>
          <w:i w:val="0"/>
          <w:sz w:val="24"/>
          <w:szCs w:val="24"/>
        </w:rPr>
        <w:t xml:space="preserve"> </w:t>
      </w:r>
      <w:r w:rsidR="00157672" w:rsidRPr="00157672">
        <w:rPr>
          <w:rFonts w:ascii="GHEA Grapalat" w:hAnsi="GHEA Grapalat"/>
          <w:i w:val="0"/>
          <w:sz w:val="24"/>
          <w:szCs w:val="24"/>
        </w:rPr>
        <w:t>янва</w:t>
      </w:r>
      <w:r w:rsidR="00D25763" w:rsidRPr="00D25763">
        <w:rPr>
          <w:rFonts w:ascii="GHEA Grapalat" w:hAnsi="GHEA Grapalat"/>
          <w:i w:val="0"/>
          <w:sz w:val="24"/>
          <w:szCs w:val="24"/>
        </w:rPr>
        <w:t>ря</w:t>
      </w:r>
      <w:r w:rsidR="00C71ACA" w:rsidRPr="008F1293">
        <w:rPr>
          <w:rFonts w:ascii="GHEA Grapalat" w:hAnsi="GHEA Grapalat"/>
          <w:i w:val="0"/>
          <w:sz w:val="24"/>
          <w:szCs w:val="24"/>
        </w:rPr>
        <w:t xml:space="preserve"> </w:t>
      </w:r>
      <w:r w:rsidR="00157672">
        <w:rPr>
          <w:rFonts w:ascii="GHEA Grapalat" w:hAnsi="GHEA Grapalat"/>
          <w:i w:val="0"/>
          <w:sz w:val="24"/>
          <w:szCs w:val="24"/>
        </w:rPr>
        <w:t>2026</w:t>
      </w:r>
      <w:r w:rsidR="00C71ACA" w:rsidRPr="008F1293">
        <w:rPr>
          <w:rFonts w:ascii="GHEA Grapalat" w:hAnsi="GHEA Grapalat"/>
          <w:i w:val="0"/>
          <w:sz w:val="24"/>
          <w:szCs w:val="24"/>
        </w:rPr>
        <w:t>г</w:t>
      </w:r>
      <w:r w:rsidRPr="00D85563">
        <w:rPr>
          <w:rFonts w:ascii="GHEA Grapalat" w:hAnsi="GHEA Grapalat"/>
          <w:i w:val="0"/>
          <w:sz w:val="24"/>
          <w:szCs w:val="24"/>
        </w:rPr>
        <w:t>.</w:t>
      </w:r>
    </w:p>
    <w:p w:rsidR="00F95DBF" w:rsidRPr="001B32D9" w:rsidRDefault="00F95DBF" w:rsidP="00C71ACA">
      <w:pPr>
        <w:pStyle w:val="a3"/>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6D3565" w:rsidRPr="00BA5A50" w:rsidRDefault="00754697" w:rsidP="006D3565">
      <w:pPr>
        <w:pStyle w:val="a3"/>
        <w:widowControl w:val="0"/>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021A2A">
        <w:rPr>
          <w:rFonts w:ascii="GHEA Grapalat" w:hAnsi="GHEA Grapalat"/>
          <w:i w:val="0"/>
          <w:sz w:val="22"/>
          <w:szCs w:val="22"/>
        </w:rPr>
        <w:t>Цогик</w:t>
      </w:r>
      <w:proofErr w:type="spellEnd"/>
      <w:r w:rsidR="00021A2A">
        <w:rPr>
          <w:rFonts w:ascii="GHEA Grapalat" w:hAnsi="GHEA Grapalat"/>
          <w:i w:val="0"/>
          <w:sz w:val="22"/>
          <w:szCs w:val="22"/>
        </w:rPr>
        <w:t xml:space="preserve"> Аракелян</w:t>
      </w:r>
      <w:r w:rsidR="006D3565" w:rsidRPr="00BA5A50">
        <w:rPr>
          <w:rFonts w:ascii="GHEA Grapalat" w:hAnsi="GHEA Grapalat"/>
          <w:i w:val="0"/>
          <w:sz w:val="22"/>
          <w:szCs w:val="22"/>
        </w:rPr>
        <w:t>у.</w:t>
      </w:r>
    </w:p>
    <w:p w:rsidR="006D3565" w:rsidRPr="00C46EFA" w:rsidRDefault="006D3565" w:rsidP="006D3565">
      <w:pPr>
        <w:pStyle w:val="a3"/>
        <w:widowControl w:val="0"/>
        <w:spacing w:line="240" w:lineRule="auto"/>
        <w:ind w:firstLine="567"/>
        <w:rPr>
          <w:rFonts w:ascii="GHEA Grapalat" w:hAnsi="GHEA Grapalat"/>
          <w:i w:val="0"/>
          <w:sz w:val="22"/>
          <w:szCs w:val="22"/>
        </w:rPr>
      </w:pPr>
    </w:p>
    <w:p w:rsidR="006D3565" w:rsidRPr="00DB5381" w:rsidRDefault="006D3565" w:rsidP="006D3565">
      <w:pPr>
        <w:pStyle w:val="a3"/>
        <w:widowControl w:val="0"/>
        <w:spacing w:line="240" w:lineRule="auto"/>
        <w:ind w:left="540" w:firstLine="0"/>
        <w:rPr>
          <w:rFonts w:ascii="GHEA Grapalat" w:hAnsi="GHEA Grapalat"/>
          <w:b/>
          <w:i w:val="0"/>
          <w:sz w:val="22"/>
          <w:szCs w:val="22"/>
          <w:u w:val="single"/>
        </w:rPr>
      </w:pPr>
      <w:r w:rsidRPr="00C46EFA">
        <w:rPr>
          <w:rFonts w:ascii="GHEA Grapalat" w:hAnsi="GHEA Grapalat"/>
          <w:i w:val="0"/>
          <w:sz w:val="22"/>
          <w:szCs w:val="22"/>
        </w:rPr>
        <w:t xml:space="preserve">Телефон </w:t>
      </w:r>
      <w:r w:rsidRPr="008F1293">
        <w:rPr>
          <w:rFonts w:ascii="GHEA Grapalat" w:hAnsi="GHEA Grapalat"/>
          <w:b/>
          <w:i w:val="0"/>
          <w:sz w:val="22"/>
          <w:szCs w:val="22"/>
        </w:rPr>
        <w:t>09</w:t>
      </w:r>
      <w:r w:rsidR="00021A2A" w:rsidRPr="00DB5381">
        <w:rPr>
          <w:rFonts w:ascii="GHEA Grapalat" w:hAnsi="GHEA Grapalat"/>
          <w:b/>
          <w:i w:val="0"/>
          <w:sz w:val="22"/>
          <w:szCs w:val="22"/>
        </w:rPr>
        <w:t>1066091, 091119101</w:t>
      </w:r>
    </w:p>
    <w:p w:rsidR="006D3565" w:rsidRPr="00C46EFA" w:rsidRDefault="006D3565" w:rsidP="006D3565">
      <w:pPr>
        <w:pStyle w:val="a3"/>
        <w:widowControl w:val="0"/>
        <w:spacing w:line="240" w:lineRule="auto"/>
        <w:ind w:left="540" w:firstLine="0"/>
        <w:rPr>
          <w:rFonts w:ascii="GHEA Grapalat" w:hAnsi="GHEA Grapalat"/>
          <w:i w:val="0"/>
          <w:sz w:val="22"/>
          <w:szCs w:val="22"/>
        </w:rPr>
      </w:pPr>
    </w:p>
    <w:p w:rsidR="006D3565" w:rsidRPr="008F1293" w:rsidRDefault="006D3565" w:rsidP="006D3565">
      <w:pPr>
        <w:pStyle w:val="a3"/>
        <w:widowControl w:val="0"/>
        <w:spacing w:line="240" w:lineRule="auto"/>
        <w:ind w:left="540" w:firstLine="0"/>
        <w:rPr>
          <w:rFonts w:ascii="GHEA Grapalat" w:hAnsi="GHEA Grapalat"/>
          <w:i w:val="0"/>
          <w:sz w:val="22"/>
          <w:szCs w:val="22"/>
        </w:rPr>
      </w:pPr>
      <w:r w:rsidRPr="00C46EFA">
        <w:rPr>
          <w:rFonts w:ascii="GHEA Grapalat" w:hAnsi="GHEA Grapalat"/>
          <w:i w:val="0"/>
          <w:sz w:val="22"/>
          <w:szCs w:val="22"/>
        </w:rPr>
        <w:t xml:space="preserve">Электронная почта </w:t>
      </w:r>
      <w:hyperlink r:id="rId8" w:history="1">
        <w:r w:rsidR="00021A2A">
          <w:rPr>
            <w:rStyle w:val="a9"/>
            <w:rFonts w:ascii="GHEA Grapalat" w:hAnsi="GHEA Grapalat"/>
            <w:i w:val="0"/>
            <w:sz w:val="22"/>
            <w:szCs w:val="22"/>
            <w:u w:val="none"/>
            <w:lang w:val="en-US"/>
          </w:rPr>
          <w:t>tsarakelyan</w:t>
        </w:r>
        <w:r w:rsidRPr="008F1293">
          <w:rPr>
            <w:rStyle w:val="a9"/>
            <w:rFonts w:ascii="GHEA Grapalat" w:hAnsi="GHEA Grapalat"/>
            <w:i w:val="0"/>
            <w:sz w:val="22"/>
            <w:szCs w:val="22"/>
            <w:u w:val="none"/>
          </w:rPr>
          <w:t>@</w:t>
        </w:r>
        <w:r w:rsidRPr="00732209">
          <w:rPr>
            <w:rStyle w:val="a9"/>
            <w:rFonts w:ascii="GHEA Grapalat" w:hAnsi="GHEA Grapalat"/>
            <w:i w:val="0"/>
            <w:sz w:val="22"/>
            <w:szCs w:val="22"/>
            <w:u w:val="none"/>
            <w:lang w:val="en-US"/>
          </w:rPr>
          <w:t>mail</w:t>
        </w:r>
        <w:r w:rsidRPr="008F1293">
          <w:rPr>
            <w:rStyle w:val="a9"/>
            <w:rFonts w:ascii="GHEA Grapalat" w:hAnsi="GHEA Grapalat"/>
            <w:i w:val="0"/>
            <w:sz w:val="22"/>
            <w:szCs w:val="22"/>
            <w:u w:val="none"/>
          </w:rPr>
          <w:t>.</w:t>
        </w:r>
        <w:proofErr w:type="spellStart"/>
        <w:r w:rsidRPr="00732209">
          <w:rPr>
            <w:rStyle w:val="a9"/>
            <w:rFonts w:ascii="GHEA Grapalat" w:hAnsi="GHEA Grapalat"/>
            <w:i w:val="0"/>
            <w:sz w:val="22"/>
            <w:szCs w:val="22"/>
            <w:u w:val="none"/>
            <w:lang w:val="en-US"/>
          </w:rPr>
          <w:t>ru</w:t>
        </w:r>
        <w:proofErr w:type="spellEnd"/>
      </w:hyperlink>
    </w:p>
    <w:p w:rsidR="006D3565" w:rsidRPr="008F1293" w:rsidRDefault="006D3565" w:rsidP="006D3565">
      <w:pPr>
        <w:pStyle w:val="a3"/>
        <w:widowControl w:val="0"/>
        <w:spacing w:line="240" w:lineRule="auto"/>
        <w:ind w:left="540"/>
        <w:rPr>
          <w:rFonts w:ascii="GHEA Grapalat" w:hAnsi="GHEA Grapalat"/>
          <w:i w:val="0"/>
          <w:sz w:val="22"/>
          <w:szCs w:val="24"/>
          <w:u w:val="single"/>
        </w:rPr>
      </w:pPr>
    </w:p>
    <w:p w:rsidR="006D3565" w:rsidRPr="008F1293" w:rsidRDefault="006D3565" w:rsidP="006D3565">
      <w:pPr>
        <w:pStyle w:val="a3"/>
        <w:widowControl w:val="0"/>
        <w:spacing w:line="240" w:lineRule="auto"/>
        <w:ind w:left="540"/>
        <w:rPr>
          <w:rFonts w:ascii="GHEA Grapalat" w:hAnsi="GHEA Grapalat"/>
          <w:i w:val="0"/>
          <w:vanish/>
          <w:sz w:val="22"/>
          <w:szCs w:val="24"/>
          <w:u w:val="single"/>
          <w:specVanish/>
        </w:rPr>
      </w:pPr>
    </w:p>
    <w:p w:rsidR="006D3565" w:rsidRDefault="006D3565" w:rsidP="006D3565">
      <w:pPr>
        <w:pStyle w:val="a3"/>
        <w:widowControl w:val="0"/>
        <w:spacing w:line="240" w:lineRule="auto"/>
        <w:ind w:firstLine="540"/>
        <w:rPr>
          <w:rFonts w:ascii="GHEA Grapalat" w:hAnsi="GHEA Grapalat"/>
          <w:i w:val="0"/>
          <w:sz w:val="22"/>
        </w:rPr>
      </w:pPr>
      <w:r w:rsidRPr="00E423B9">
        <w:rPr>
          <w:rFonts w:ascii="GHEA Grapalat" w:hAnsi="GHEA Grapalat"/>
          <w:i w:val="0"/>
          <w:sz w:val="22"/>
          <w:szCs w:val="24"/>
        </w:rPr>
        <w:t xml:space="preserve">Заказчик </w:t>
      </w:r>
      <w:r w:rsidR="00021A2A">
        <w:rPr>
          <w:rFonts w:ascii="GHEA Grapalat" w:hAnsi="GHEA Grapalat"/>
          <w:i w:val="0"/>
          <w:sz w:val="22"/>
          <w:szCs w:val="24"/>
        </w:rPr>
        <w:t>ГНКО ‘‘</w:t>
      </w:r>
      <w:proofErr w:type="spellStart"/>
      <w:r w:rsidR="00021A2A">
        <w:rPr>
          <w:rFonts w:ascii="GHEA Grapalat" w:hAnsi="GHEA Grapalat"/>
          <w:i w:val="0"/>
          <w:sz w:val="22"/>
          <w:szCs w:val="24"/>
        </w:rPr>
        <w:t>Алашкертская</w:t>
      </w:r>
      <w:proofErr w:type="spellEnd"/>
      <w:r w:rsidR="00021A2A">
        <w:rPr>
          <w:rFonts w:ascii="GHEA Grapalat" w:hAnsi="GHEA Grapalat"/>
          <w:i w:val="0"/>
          <w:sz w:val="22"/>
          <w:szCs w:val="24"/>
        </w:rPr>
        <w:t xml:space="preserve"> средняя школа имени Г. </w:t>
      </w:r>
      <w:proofErr w:type="spellStart"/>
      <w:r w:rsidR="00021A2A">
        <w:rPr>
          <w:rFonts w:ascii="GHEA Grapalat" w:hAnsi="GHEA Grapalat"/>
          <w:i w:val="0"/>
          <w:sz w:val="22"/>
          <w:szCs w:val="24"/>
        </w:rPr>
        <w:t>Кочара</w:t>
      </w:r>
      <w:proofErr w:type="spellEnd"/>
      <w:r w:rsidRPr="008F1293">
        <w:rPr>
          <w:rFonts w:ascii="GHEA Grapalat" w:hAnsi="GHEA Grapalat"/>
          <w:i w:val="0"/>
          <w:sz w:val="22"/>
          <w:szCs w:val="24"/>
        </w:rPr>
        <w:t xml:space="preserve">” </w:t>
      </w:r>
      <w:proofErr w:type="spellStart"/>
      <w:r w:rsidR="00021A2A">
        <w:rPr>
          <w:rFonts w:ascii="GHEA Grapalat" w:hAnsi="GHEA Grapalat"/>
          <w:i w:val="0"/>
          <w:sz w:val="22"/>
          <w:szCs w:val="24"/>
        </w:rPr>
        <w:t>Армавир</w:t>
      </w:r>
      <w:r w:rsidRPr="00E423B9">
        <w:rPr>
          <w:rFonts w:ascii="GHEA Grapalat" w:hAnsi="GHEA Grapalat"/>
          <w:i w:val="0"/>
          <w:sz w:val="22"/>
          <w:szCs w:val="24"/>
        </w:rPr>
        <w:t>ская</w:t>
      </w:r>
      <w:proofErr w:type="spellEnd"/>
      <w:r w:rsidRPr="00E423B9">
        <w:rPr>
          <w:rFonts w:ascii="GHEA Grapalat" w:hAnsi="GHEA Grapalat"/>
          <w:i w:val="0"/>
          <w:sz w:val="22"/>
          <w:szCs w:val="24"/>
        </w:rPr>
        <w:t xml:space="preserve"> область РА</w:t>
      </w:r>
      <w:r w:rsidRPr="00E423B9">
        <w:rPr>
          <w:rFonts w:ascii="GHEA Grapalat" w:hAnsi="GHEA Grapalat"/>
          <w:i w:val="0"/>
          <w:sz w:val="22"/>
        </w:rPr>
        <w:t xml:space="preserve"> </w:t>
      </w:r>
    </w:p>
    <w:p w:rsidR="006D3565" w:rsidRDefault="006D3565">
      <w:pPr>
        <w:rPr>
          <w:rFonts w:ascii="GHEA Grapalat" w:hAnsi="GHEA Grapalat"/>
          <w:sz w:val="20"/>
          <w:szCs w:val="20"/>
        </w:rPr>
      </w:pPr>
      <w:r>
        <w:rPr>
          <w:rFonts w:ascii="GHEA Grapalat" w:hAnsi="GHEA Grapalat"/>
          <w:i/>
        </w:rPr>
        <w:br w:type="page"/>
      </w:r>
    </w:p>
    <w:p w:rsidR="00D12E3B" w:rsidRPr="009044F1" w:rsidRDefault="00D12E3B" w:rsidP="006D3565">
      <w:pPr>
        <w:pStyle w:val="a3"/>
        <w:widowControl w:val="0"/>
        <w:spacing w:line="240" w:lineRule="auto"/>
        <w:ind w:firstLine="567"/>
        <w:jc w:val="right"/>
        <w:rPr>
          <w:rFonts w:ascii="GHEA Grapalat" w:hAnsi="GHEA Grapalat" w:cs="Sylfaen"/>
          <w:i w:val="0"/>
        </w:rPr>
      </w:pPr>
      <w:r w:rsidRPr="009044F1">
        <w:rPr>
          <w:rFonts w:ascii="GHEA Grapalat" w:hAnsi="GHEA Grapalat"/>
          <w:i w:val="0"/>
        </w:rPr>
        <w:lastRenderedPageBreak/>
        <w:t>Утверждено</w:t>
      </w:r>
    </w:p>
    <w:p w:rsidR="006D3565" w:rsidRPr="00E423B9" w:rsidRDefault="006D3565" w:rsidP="006D3565">
      <w:pPr>
        <w:pStyle w:val="aa"/>
        <w:widowControl w:val="0"/>
        <w:spacing w:after="0"/>
        <w:ind w:firstLine="567"/>
        <w:jc w:val="right"/>
        <w:rPr>
          <w:rFonts w:ascii="GHEA Grapalat" w:hAnsi="GHEA Grapalat"/>
          <w:i/>
          <w:sz w:val="22"/>
        </w:rPr>
      </w:pPr>
      <w:r w:rsidRPr="00E423B9">
        <w:rPr>
          <w:rFonts w:ascii="GHEA Grapalat" w:hAnsi="GHEA Grapalat"/>
          <w:sz w:val="22"/>
        </w:rPr>
        <w:t xml:space="preserve">Решением Оценочной комиссии </w:t>
      </w:r>
      <w:r>
        <w:rPr>
          <w:rFonts w:ascii="GHEA Grapalat" w:hAnsi="GHEA Grapalat"/>
          <w:sz w:val="22"/>
        </w:rPr>
        <w:t>запрос котировок</w:t>
      </w:r>
      <w:r w:rsidRPr="00E423B9">
        <w:rPr>
          <w:rFonts w:ascii="GHEA Grapalat" w:hAnsi="GHEA Grapalat" w:cs="Sylfaen"/>
          <w:i/>
          <w:sz w:val="22"/>
        </w:rPr>
        <w:br/>
      </w:r>
      <w:r w:rsidRPr="001F5CF2">
        <w:rPr>
          <w:rFonts w:ascii="GHEA Grapalat" w:hAnsi="GHEA Grapalat"/>
          <w:sz w:val="22"/>
        </w:rPr>
        <w:t xml:space="preserve">под кодом </w:t>
      </w:r>
      <w:r w:rsidR="00DB5381">
        <w:rPr>
          <w:rFonts w:ascii="GHEA Grapalat" w:hAnsi="GHEA Grapalat"/>
          <w:sz w:val="22"/>
        </w:rPr>
        <w:t>MHAHQAMD-GHTsDzB-</w:t>
      </w:r>
      <w:r w:rsidR="00D25763">
        <w:rPr>
          <w:rFonts w:ascii="GHEA Grapalat" w:hAnsi="GHEA Grapalat"/>
          <w:sz w:val="22"/>
        </w:rPr>
        <w:t>26/1</w:t>
      </w:r>
      <w:r>
        <w:rPr>
          <w:rFonts w:ascii="GHEA Grapalat" w:hAnsi="GHEA Grapalat"/>
          <w:sz w:val="22"/>
        </w:rPr>
        <w:br/>
      </w:r>
      <w:proofErr w:type="gramStart"/>
      <w:r>
        <w:rPr>
          <w:rFonts w:ascii="GHEA Grapalat" w:hAnsi="GHEA Grapalat"/>
          <w:sz w:val="22"/>
        </w:rPr>
        <w:t xml:space="preserve">№  </w:t>
      </w:r>
      <w:r w:rsidRPr="008F1293">
        <w:rPr>
          <w:rFonts w:ascii="GHEA Grapalat" w:hAnsi="GHEA Grapalat"/>
          <w:sz w:val="22"/>
        </w:rPr>
        <w:t>1</w:t>
      </w:r>
      <w:proofErr w:type="gramEnd"/>
      <w:r>
        <w:rPr>
          <w:rFonts w:ascii="GHEA Grapalat" w:hAnsi="GHEA Grapalat"/>
          <w:sz w:val="22"/>
        </w:rPr>
        <w:t xml:space="preserve"> от </w:t>
      </w:r>
      <w:r w:rsidR="00D25763" w:rsidRPr="00D25763">
        <w:rPr>
          <w:rFonts w:ascii="GHEA Grapalat" w:hAnsi="GHEA Grapalat"/>
          <w:sz w:val="22"/>
        </w:rPr>
        <w:t>1</w:t>
      </w:r>
      <w:r w:rsidR="00157672" w:rsidRPr="00157672">
        <w:rPr>
          <w:rFonts w:ascii="GHEA Grapalat" w:hAnsi="GHEA Grapalat"/>
          <w:sz w:val="22"/>
        </w:rPr>
        <w:t>9</w:t>
      </w:r>
      <w:r>
        <w:rPr>
          <w:rFonts w:ascii="GHEA Grapalat" w:hAnsi="GHEA Grapalat"/>
          <w:sz w:val="22"/>
        </w:rPr>
        <w:t xml:space="preserve">-го </w:t>
      </w:r>
      <w:r w:rsidR="00157672" w:rsidRPr="00157672">
        <w:rPr>
          <w:rFonts w:ascii="GHEA Grapalat" w:hAnsi="GHEA Grapalat"/>
          <w:sz w:val="22"/>
        </w:rPr>
        <w:t>январ</w:t>
      </w:r>
      <w:r w:rsidR="00D25763" w:rsidRPr="00D25763">
        <w:rPr>
          <w:rFonts w:ascii="GHEA Grapalat" w:hAnsi="GHEA Grapalat"/>
          <w:sz w:val="22"/>
        </w:rPr>
        <w:t>я</w:t>
      </w:r>
      <w:r>
        <w:rPr>
          <w:rFonts w:ascii="GHEA Grapalat" w:hAnsi="GHEA Grapalat"/>
          <w:sz w:val="22"/>
        </w:rPr>
        <w:t xml:space="preserve"> </w:t>
      </w:r>
      <w:r w:rsidR="00157672">
        <w:rPr>
          <w:rFonts w:ascii="GHEA Grapalat" w:hAnsi="GHEA Grapalat"/>
          <w:sz w:val="22"/>
        </w:rPr>
        <w:t>2026</w:t>
      </w:r>
      <w:r w:rsidRPr="001F5CF2">
        <w:rPr>
          <w:rFonts w:ascii="GHEA Grapalat" w:hAnsi="GHEA Grapalat"/>
          <w:sz w:val="22"/>
        </w:rPr>
        <w:t>г.</w:t>
      </w:r>
    </w:p>
    <w:p w:rsidR="00D12E3B" w:rsidRPr="009044F1" w:rsidRDefault="00D12E3B" w:rsidP="00C71ACA">
      <w:pPr>
        <w:pStyle w:val="aa"/>
        <w:widowControl w:val="0"/>
        <w:spacing w:after="0"/>
        <w:ind w:firstLine="567"/>
        <w:jc w:val="right"/>
        <w:rPr>
          <w:rFonts w:ascii="GHEA Grapalat" w:hAnsi="GHEA Grapalat"/>
          <w:i/>
        </w:rPr>
      </w:pPr>
    </w:p>
    <w:p w:rsidR="00096865" w:rsidRPr="009044F1" w:rsidRDefault="00096865" w:rsidP="00C71ACA">
      <w:pPr>
        <w:pStyle w:val="aa"/>
        <w:widowControl w:val="0"/>
        <w:spacing w:after="0"/>
        <w:ind w:right="-7" w:firstLine="567"/>
        <w:jc w:val="center"/>
        <w:rPr>
          <w:rFonts w:ascii="GHEA Grapalat" w:hAnsi="GHEA Grapalat"/>
        </w:rPr>
      </w:pPr>
    </w:p>
    <w:p w:rsidR="00096865" w:rsidRPr="003A1EBB" w:rsidRDefault="00096865" w:rsidP="00C71ACA">
      <w:pPr>
        <w:pStyle w:val="aa"/>
        <w:widowControl w:val="0"/>
        <w:spacing w:after="0"/>
        <w:ind w:right="-7" w:firstLine="567"/>
        <w:jc w:val="center"/>
        <w:rPr>
          <w:rFonts w:ascii="GHEA Grapalat" w:hAnsi="GHEA Grapalat"/>
        </w:rPr>
      </w:pPr>
    </w:p>
    <w:p w:rsidR="000763E5" w:rsidRPr="003A1EBB" w:rsidRDefault="000763E5" w:rsidP="00C71ACA">
      <w:pPr>
        <w:pStyle w:val="aa"/>
        <w:widowControl w:val="0"/>
        <w:spacing w:after="0"/>
        <w:ind w:right="-7" w:firstLine="567"/>
        <w:jc w:val="center"/>
        <w:rPr>
          <w:rFonts w:ascii="GHEA Grapalat" w:hAnsi="GHEA Grapalat"/>
        </w:rPr>
      </w:pPr>
    </w:p>
    <w:p w:rsidR="00D12E3B" w:rsidRDefault="00D12E3B" w:rsidP="00C71ACA">
      <w:pPr>
        <w:pStyle w:val="aa"/>
        <w:widowControl w:val="0"/>
        <w:spacing w:after="0"/>
        <w:ind w:right="-7" w:firstLine="567"/>
        <w:jc w:val="center"/>
        <w:rPr>
          <w:rFonts w:ascii="GHEA Grapalat" w:hAnsi="GHEA Grapalat"/>
          <w:i/>
        </w:rPr>
      </w:pPr>
    </w:p>
    <w:p w:rsidR="00D12E3B" w:rsidRDefault="00D12E3B" w:rsidP="00C71ACA">
      <w:pPr>
        <w:pStyle w:val="aa"/>
        <w:widowControl w:val="0"/>
        <w:spacing w:after="0"/>
        <w:ind w:right="-7" w:firstLine="567"/>
        <w:jc w:val="center"/>
        <w:rPr>
          <w:rFonts w:ascii="GHEA Grapalat" w:hAnsi="GHEA Grapalat"/>
          <w:i/>
        </w:rPr>
      </w:pPr>
    </w:p>
    <w:p w:rsidR="00D12E3B" w:rsidRDefault="00D12E3B" w:rsidP="00C71ACA">
      <w:pPr>
        <w:pStyle w:val="aa"/>
        <w:widowControl w:val="0"/>
        <w:spacing w:after="0"/>
        <w:ind w:right="-7" w:firstLine="567"/>
        <w:jc w:val="center"/>
        <w:rPr>
          <w:rFonts w:ascii="GHEA Grapalat" w:hAnsi="GHEA Grapalat"/>
          <w:i/>
        </w:rPr>
      </w:pPr>
    </w:p>
    <w:p w:rsidR="00D12E3B" w:rsidRDefault="00D12E3B" w:rsidP="00C71ACA">
      <w:pPr>
        <w:pStyle w:val="aa"/>
        <w:widowControl w:val="0"/>
        <w:spacing w:after="0"/>
        <w:ind w:right="-7" w:firstLine="567"/>
        <w:jc w:val="center"/>
        <w:rPr>
          <w:rFonts w:ascii="GHEA Grapalat" w:hAnsi="GHEA Grapalat"/>
          <w:i/>
        </w:rPr>
      </w:pPr>
    </w:p>
    <w:p w:rsidR="006D3565" w:rsidRPr="000A1AB6" w:rsidRDefault="00021A2A" w:rsidP="006D3565">
      <w:pPr>
        <w:pStyle w:val="aa"/>
        <w:widowControl w:val="0"/>
        <w:spacing w:after="0"/>
        <w:ind w:right="-7" w:firstLine="567"/>
        <w:jc w:val="center"/>
        <w:rPr>
          <w:rFonts w:ascii="GHEA Grapalat" w:hAnsi="GHEA Grapalat"/>
        </w:rPr>
      </w:pPr>
      <w:r>
        <w:rPr>
          <w:rFonts w:ascii="GHEA Grapalat" w:hAnsi="GHEA Grapalat"/>
        </w:rPr>
        <w:t>ГНКО ‘‘</w:t>
      </w:r>
      <w:proofErr w:type="spellStart"/>
      <w:r>
        <w:rPr>
          <w:rFonts w:ascii="GHEA Grapalat" w:hAnsi="GHEA Grapalat"/>
        </w:rPr>
        <w:t>Алашкертская</w:t>
      </w:r>
      <w:proofErr w:type="spellEnd"/>
      <w:r>
        <w:rPr>
          <w:rFonts w:ascii="GHEA Grapalat" w:hAnsi="GHEA Grapalat"/>
        </w:rPr>
        <w:t xml:space="preserve"> средняя школа имени Г. </w:t>
      </w:r>
      <w:proofErr w:type="spellStart"/>
      <w:r>
        <w:rPr>
          <w:rFonts w:ascii="GHEA Grapalat" w:hAnsi="GHEA Grapalat"/>
        </w:rPr>
        <w:t>Кочара</w:t>
      </w:r>
      <w:proofErr w:type="spellEnd"/>
      <w:r w:rsidR="006D3565" w:rsidRPr="008F1293">
        <w:rPr>
          <w:rFonts w:ascii="GHEA Grapalat" w:hAnsi="GHEA Grapalat"/>
        </w:rPr>
        <w:t>”</w:t>
      </w:r>
      <w:r w:rsidR="006D3565" w:rsidRPr="008F1293">
        <w:rPr>
          <w:rFonts w:ascii="GHEA Grapalat" w:hAnsi="GHEA Grapalat"/>
          <w:i/>
        </w:rPr>
        <w:t xml:space="preserve"> </w:t>
      </w:r>
      <w:proofErr w:type="spellStart"/>
      <w:r>
        <w:rPr>
          <w:rFonts w:ascii="GHEA Grapalat" w:hAnsi="GHEA Grapalat"/>
        </w:rPr>
        <w:t>Армавир</w:t>
      </w:r>
      <w:r w:rsidR="006D3565" w:rsidRPr="000A1AB6">
        <w:rPr>
          <w:rFonts w:ascii="GHEA Grapalat" w:hAnsi="GHEA Grapalat"/>
        </w:rPr>
        <w:t>ская</w:t>
      </w:r>
      <w:proofErr w:type="spellEnd"/>
      <w:r w:rsidR="006D3565" w:rsidRPr="000A1AB6">
        <w:rPr>
          <w:rFonts w:ascii="GHEA Grapalat" w:hAnsi="GHEA Grapalat"/>
        </w:rPr>
        <w:t xml:space="preserve"> область РА</w:t>
      </w:r>
    </w:p>
    <w:p w:rsidR="00096865" w:rsidRPr="003A1EBB" w:rsidRDefault="00096865" w:rsidP="00C71ACA">
      <w:pPr>
        <w:pStyle w:val="aa"/>
        <w:widowControl w:val="0"/>
        <w:spacing w:after="0"/>
        <w:ind w:right="-7" w:firstLine="567"/>
        <w:jc w:val="center"/>
        <w:rPr>
          <w:rFonts w:ascii="GHEA Grapalat" w:hAnsi="GHEA Grapalat"/>
        </w:rPr>
      </w:pPr>
    </w:p>
    <w:p w:rsidR="000763E5" w:rsidRPr="003A1EBB" w:rsidRDefault="000763E5" w:rsidP="00C71ACA">
      <w:pPr>
        <w:pStyle w:val="aa"/>
        <w:widowControl w:val="0"/>
        <w:spacing w:after="0"/>
        <w:ind w:right="-7" w:firstLine="567"/>
        <w:jc w:val="center"/>
        <w:rPr>
          <w:rFonts w:ascii="GHEA Grapalat" w:hAnsi="GHEA Grapalat"/>
        </w:rPr>
      </w:pPr>
    </w:p>
    <w:p w:rsidR="000763E5" w:rsidRPr="003A1EBB" w:rsidRDefault="000763E5" w:rsidP="00C71ACA">
      <w:pPr>
        <w:pStyle w:val="aa"/>
        <w:widowControl w:val="0"/>
        <w:spacing w:after="0"/>
        <w:ind w:right="-7" w:firstLine="567"/>
        <w:jc w:val="center"/>
        <w:rPr>
          <w:rFonts w:ascii="GHEA Grapalat" w:hAnsi="GHEA Grapalat"/>
        </w:rPr>
      </w:pPr>
    </w:p>
    <w:p w:rsidR="00096865" w:rsidRPr="009044F1" w:rsidRDefault="000763E5" w:rsidP="00C71ACA">
      <w:pPr>
        <w:pStyle w:val="aa"/>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C71ACA">
      <w:pPr>
        <w:pStyle w:val="aa"/>
        <w:widowControl w:val="0"/>
        <w:spacing w:after="0"/>
        <w:ind w:right="-7" w:firstLine="567"/>
        <w:jc w:val="center"/>
        <w:rPr>
          <w:rFonts w:ascii="GHEA Grapalat" w:hAnsi="GHEA Grapalat" w:cs="Sylfaen"/>
        </w:rPr>
      </w:pPr>
    </w:p>
    <w:p w:rsidR="00096865" w:rsidRPr="009044F1" w:rsidRDefault="00096865" w:rsidP="00C71ACA">
      <w:pPr>
        <w:pStyle w:val="aa"/>
        <w:widowControl w:val="0"/>
        <w:spacing w:after="0"/>
        <w:ind w:right="-7" w:firstLine="567"/>
        <w:jc w:val="center"/>
        <w:rPr>
          <w:rFonts w:ascii="GHEA Grapalat" w:hAnsi="GHEA Grapalat" w:cs="Sylfaen"/>
        </w:rPr>
      </w:pPr>
    </w:p>
    <w:p w:rsidR="006D3565" w:rsidRPr="000A1AB6" w:rsidRDefault="002B32D6" w:rsidP="006D3565">
      <w:pPr>
        <w:pStyle w:val="aa"/>
        <w:widowControl w:val="0"/>
        <w:spacing w:after="0"/>
        <w:ind w:right="-7" w:firstLine="567"/>
        <w:jc w:val="center"/>
        <w:rPr>
          <w:rFonts w:ascii="GHEA Grapalat" w:hAnsi="GHEA Grapalat"/>
        </w:rPr>
      </w:pPr>
      <w:r w:rsidRPr="009044F1">
        <w:rPr>
          <w:rFonts w:ascii="GHEA Grapalat" w:hAnsi="GHEA Grapalat"/>
        </w:rPr>
        <w:t xml:space="preserve">НА </w:t>
      </w:r>
      <w:r w:rsidR="00B31C22">
        <w:rPr>
          <w:rFonts w:ascii="GHEA Grapalat" w:hAnsi="GHEA Grapalat"/>
        </w:rPr>
        <w:t>ЗАПРОС КОТИРОВОК</w:t>
      </w:r>
      <w:r w:rsidRPr="009044F1">
        <w:rPr>
          <w:rFonts w:ascii="GHEA Grapalat" w:hAnsi="GHEA Grapalat"/>
        </w:rPr>
        <w:t xml:space="preserve">, </w:t>
      </w:r>
      <w:r w:rsidR="00EC5E2C" w:rsidRPr="009044F1">
        <w:rPr>
          <w:rFonts w:ascii="GHEA Grapalat" w:hAnsi="GHEA Grapalat"/>
        </w:rPr>
        <w:t xml:space="preserve">ОБЪЯВЛЕННЫЙ С ЦЕЛЬЮ ПРИОБРЕТЕНИЯ </w:t>
      </w:r>
      <w:r w:rsidR="00EC5E2C" w:rsidRPr="00EC5E2C">
        <w:rPr>
          <w:rFonts w:ascii="GHEA Grapalat" w:hAnsi="GHEA Grapalat"/>
        </w:rPr>
        <w:t xml:space="preserve">УСЛУГИ ПО ПЕРЕВОЗКЕ </w:t>
      </w:r>
      <w:r w:rsidR="00D25763">
        <w:rPr>
          <w:rFonts w:ascii="GHEA Grapalat" w:hAnsi="GHEA Grapalat"/>
        </w:rPr>
        <w:t>ПАССАЖИРОВ</w:t>
      </w:r>
      <w:r w:rsidR="00EC5E2C" w:rsidRPr="00EC5E2C">
        <w:rPr>
          <w:rFonts w:ascii="GHEA Grapalat" w:hAnsi="GHEA Grapalat"/>
        </w:rPr>
        <w:t xml:space="preserve"> </w:t>
      </w:r>
      <w:r w:rsidR="00EC5E2C" w:rsidRPr="009044F1">
        <w:rPr>
          <w:rFonts w:ascii="GHEA Grapalat" w:hAnsi="GHEA Grapalat"/>
        </w:rPr>
        <w:t xml:space="preserve">ДЛЯ НУЖД </w:t>
      </w:r>
      <w:r w:rsidR="00021A2A">
        <w:rPr>
          <w:rFonts w:ascii="GHEA Grapalat" w:hAnsi="GHEA Grapalat"/>
        </w:rPr>
        <w:t>ГНКО ‘‘АЛАШКЕРТСКАЯ СРЕДНЯЯ ШКОЛА ИМЕНИ Г. КОЧАРА</w:t>
      </w:r>
      <w:r w:rsidR="00EC5E2C" w:rsidRPr="00EC5E2C">
        <w:rPr>
          <w:rFonts w:ascii="GHEA Grapalat" w:hAnsi="GHEA Grapalat"/>
        </w:rPr>
        <w:t xml:space="preserve">” </w:t>
      </w:r>
      <w:r w:rsidR="00021A2A">
        <w:rPr>
          <w:rFonts w:ascii="GHEA Grapalat" w:hAnsi="GHEA Grapalat"/>
        </w:rPr>
        <w:t>АРМАВИР</w:t>
      </w:r>
      <w:r w:rsidR="00EC5E2C" w:rsidRPr="000A1AB6">
        <w:rPr>
          <w:rFonts w:ascii="GHEA Grapalat" w:hAnsi="GHEA Grapalat"/>
        </w:rPr>
        <w:t>СКАЯ ОБЛАСТЬ РА</w:t>
      </w:r>
    </w:p>
    <w:p w:rsidR="00096865" w:rsidRPr="009044F1" w:rsidRDefault="00096865" w:rsidP="00C71ACA">
      <w:pPr>
        <w:pStyle w:val="aa"/>
        <w:widowControl w:val="0"/>
        <w:spacing w:after="0"/>
        <w:ind w:right="-7"/>
        <w:jc w:val="center"/>
        <w:rPr>
          <w:rFonts w:ascii="GHEA Grapalat" w:hAnsi="GHEA Grapalat"/>
        </w:rPr>
      </w:pPr>
    </w:p>
    <w:p w:rsidR="00CE0D95" w:rsidRPr="009044F1" w:rsidRDefault="00CE0D95" w:rsidP="00C71ACA">
      <w:pPr>
        <w:pStyle w:val="aa"/>
        <w:widowControl w:val="0"/>
        <w:spacing w:after="0"/>
        <w:ind w:right="-7" w:firstLine="567"/>
        <w:jc w:val="center"/>
        <w:rPr>
          <w:rFonts w:ascii="GHEA Grapalat" w:hAnsi="GHEA Grapalat"/>
        </w:rPr>
      </w:pPr>
    </w:p>
    <w:p w:rsidR="00CE0D95" w:rsidRPr="009044F1" w:rsidRDefault="00CE0D95" w:rsidP="00C71ACA">
      <w:pPr>
        <w:pStyle w:val="aa"/>
        <w:widowControl w:val="0"/>
        <w:spacing w:after="0"/>
        <w:ind w:right="-7" w:firstLine="567"/>
        <w:jc w:val="center"/>
        <w:rPr>
          <w:rFonts w:ascii="GHEA Grapalat" w:hAnsi="GHEA Grapalat"/>
        </w:rPr>
      </w:pPr>
    </w:p>
    <w:p w:rsidR="00EC5E2C" w:rsidRDefault="00EC5E2C" w:rsidP="00EC5E2C">
      <w:pPr>
        <w:rPr>
          <w:rFonts w:ascii="GHEA Grapalat" w:hAnsi="GHEA Grapalat"/>
        </w:rPr>
      </w:pPr>
    </w:p>
    <w:p w:rsidR="00EC5E2C" w:rsidRDefault="00EC5E2C" w:rsidP="00EC5E2C">
      <w:pPr>
        <w:rPr>
          <w:rFonts w:ascii="GHEA Grapalat" w:hAnsi="GHEA Grapalat"/>
        </w:rPr>
      </w:pPr>
    </w:p>
    <w:p w:rsidR="00EC5E2C" w:rsidRDefault="00EC5E2C" w:rsidP="00EC5E2C">
      <w:pPr>
        <w:rPr>
          <w:rFonts w:ascii="GHEA Grapalat" w:hAnsi="GHEA Grapalat"/>
        </w:rPr>
      </w:pPr>
    </w:p>
    <w:p w:rsidR="00EC5E2C" w:rsidRDefault="00EC5E2C" w:rsidP="00EC5E2C">
      <w:pPr>
        <w:rPr>
          <w:rFonts w:ascii="GHEA Grapalat" w:hAnsi="GHEA Grapalat"/>
        </w:rPr>
      </w:pPr>
    </w:p>
    <w:p w:rsidR="00EC5E2C" w:rsidRDefault="00EC5E2C" w:rsidP="00EC5E2C">
      <w:pPr>
        <w:rPr>
          <w:rFonts w:ascii="GHEA Grapalat" w:hAnsi="GHEA Grapalat"/>
        </w:rPr>
      </w:pPr>
    </w:p>
    <w:p w:rsidR="00EC5E2C" w:rsidRDefault="00EC5E2C" w:rsidP="00EC5E2C">
      <w:pPr>
        <w:rPr>
          <w:rFonts w:ascii="GHEA Grapalat" w:hAnsi="GHEA Grapalat"/>
        </w:rPr>
      </w:pPr>
    </w:p>
    <w:p w:rsidR="001A43A4" w:rsidRPr="009044F1" w:rsidRDefault="00096865" w:rsidP="00EC5E2C">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C71ACA">
      <w:pPr>
        <w:widowControl w:val="0"/>
        <w:ind w:firstLine="567"/>
        <w:jc w:val="center"/>
        <w:rPr>
          <w:rFonts w:ascii="GHEA Grapalat" w:hAnsi="GHEA Grapalat" w:cs="Sylfaen"/>
          <w:b/>
        </w:rPr>
      </w:pPr>
      <w:r w:rsidRPr="009044F1">
        <w:rPr>
          <w:rFonts w:ascii="GHEA Grapalat" w:hAnsi="GHEA Grapalat"/>
        </w:rPr>
        <w:br w:type="page"/>
      </w:r>
    </w:p>
    <w:p w:rsidR="00160AE4" w:rsidRPr="009044F1" w:rsidRDefault="00160AE4" w:rsidP="00C71ACA">
      <w:pPr>
        <w:widowControl w:val="0"/>
        <w:jc w:val="center"/>
        <w:rPr>
          <w:rFonts w:ascii="GHEA Grapalat" w:hAnsi="GHEA Grapalat"/>
          <w:b/>
        </w:rPr>
      </w:pPr>
      <w:r w:rsidRPr="009044F1">
        <w:rPr>
          <w:rFonts w:ascii="GHEA Grapalat" w:hAnsi="GHEA Grapalat"/>
          <w:b/>
        </w:rPr>
        <w:lastRenderedPageBreak/>
        <w:t>СОДЕРЖАНИЕ</w:t>
      </w:r>
    </w:p>
    <w:p w:rsidR="00160AE4" w:rsidRPr="00EC5E2C" w:rsidRDefault="00160AE4" w:rsidP="00C71ACA">
      <w:pPr>
        <w:widowControl w:val="0"/>
        <w:ind w:firstLine="567"/>
        <w:jc w:val="center"/>
        <w:rPr>
          <w:rFonts w:ascii="GHEA Grapalat" w:hAnsi="GHEA Grapalat"/>
          <w:b/>
        </w:rPr>
      </w:pPr>
    </w:p>
    <w:p w:rsidR="00615B35" w:rsidRPr="00EC5E2C" w:rsidRDefault="00EC5E2C" w:rsidP="00EC5E2C">
      <w:pPr>
        <w:widowControl w:val="0"/>
        <w:jc w:val="center"/>
        <w:rPr>
          <w:rFonts w:ascii="GHEA Grapalat" w:hAnsi="GHEA Grapalat"/>
          <w:b/>
        </w:rPr>
      </w:pPr>
      <w:r w:rsidRPr="00EC5E2C">
        <w:rPr>
          <w:rFonts w:ascii="GHEA Grapalat" w:hAnsi="GHEA Grapalat"/>
          <w:b/>
        </w:rPr>
        <w:t xml:space="preserve">УСЛУГИ ПО ПЕРЕВОЗКЕ </w:t>
      </w:r>
      <w:r w:rsidR="00D25763">
        <w:rPr>
          <w:rFonts w:ascii="GHEA Grapalat" w:hAnsi="GHEA Grapalat"/>
          <w:b/>
        </w:rPr>
        <w:t>ПАССАЖИРОВ</w:t>
      </w:r>
      <w:r w:rsidRPr="00EC5E2C">
        <w:rPr>
          <w:rFonts w:ascii="GHEA Grapalat" w:hAnsi="GHEA Grapalat"/>
          <w:b/>
        </w:rPr>
        <w:t xml:space="preserve"> ДЛЯ НУЖД </w:t>
      </w:r>
      <w:r w:rsidR="00021A2A">
        <w:rPr>
          <w:rFonts w:ascii="GHEA Grapalat" w:hAnsi="GHEA Grapalat"/>
          <w:b/>
        </w:rPr>
        <w:t>ГНКО ‘‘АЛАШКЕРТСКАЯ СРЕДНЯЯ ШКОЛА ИМЕНИ Г. КОЧАРА</w:t>
      </w:r>
      <w:r w:rsidRPr="00EC5E2C">
        <w:rPr>
          <w:rFonts w:ascii="GHEA Grapalat" w:hAnsi="GHEA Grapalat"/>
          <w:b/>
        </w:rPr>
        <w:t xml:space="preserve">” </w:t>
      </w:r>
      <w:r w:rsidR="00021A2A">
        <w:rPr>
          <w:rFonts w:ascii="GHEA Grapalat" w:hAnsi="GHEA Grapalat"/>
          <w:b/>
        </w:rPr>
        <w:t>АРМАВИР</w:t>
      </w:r>
      <w:r w:rsidRPr="00EC5E2C">
        <w:rPr>
          <w:rFonts w:ascii="GHEA Grapalat" w:hAnsi="GHEA Grapalat"/>
          <w:b/>
        </w:rPr>
        <w:t>СКАЯ ОБЛАСТЬ РА</w:t>
      </w:r>
    </w:p>
    <w:p w:rsidR="00160AE4" w:rsidRPr="003A1EBB" w:rsidRDefault="00160AE4" w:rsidP="00C71ACA">
      <w:pPr>
        <w:widowControl w:val="0"/>
        <w:ind w:firstLine="567"/>
        <w:jc w:val="center"/>
        <w:rPr>
          <w:rFonts w:ascii="GHEA Grapalat" w:hAnsi="GHEA Grapalat"/>
        </w:rPr>
      </w:pPr>
    </w:p>
    <w:p w:rsidR="00096865" w:rsidRPr="009044F1" w:rsidRDefault="00160AE4" w:rsidP="00C71ACA">
      <w:pPr>
        <w:widowControl w:val="0"/>
        <w:jc w:val="center"/>
        <w:rPr>
          <w:rFonts w:ascii="GHEA Grapalat" w:hAnsi="GHEA Grapalat"/>
          <w:i/>
        </w:rPr>
      </w:pPr>
      <w:r w:rsidRPr="009044F1">
        <w:rPr>
          <w:rFonts w:ascii="GHEA Grapalat" w:hAnsi="GHEA Grapalat"/>
          <w:b/>
        </w:rPr>
        <w:t xml:space="preserve">ПРИГЛАШЕНИЯ НА </w:t>
      </w:r>
      <w:r w:rsidR="00B31C22">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C71ACA">
      <w:pPr>
        <w:widowControl w:val="0"/>
        <w:jc w:val="center"/>
        <w:rPr>
          <w:rFonts w:ascii="GHEA Grapalat" w:hAnsi="GHEA Grapalat" w:cs="Sylfaen"/>
          <w:b/>
        </w:rPr>
      </w:pPr>
    </w:p>
    <w:p w:rsidR="00096865" w:rsidRPr="008842CE" w:rsidRDefault="00096865" w:rsidP="00C71ACA">
      <w:pPr>
        <w:widowControl w:val="0"/>
        <w:jc w:val="center"/>
        <w:rPr>
          <w:rFonts w:ascii="GHEA Grapalat" w:hAnsi="GHEA Grapalat"/>
          <w:b/>
        </w:rPr>
      </w:pPr>
      <w:r w:rsidRPr="009044F1">
        <w:rPr>
          <w:rFonts w:ascii="GHEA Grapalat" w:hAnsi="GHEA Grapalat"/>
          <w:b/>
        </w:rPr>
        <w:t>ЧАСТЬ I.</w:t>
      </w:r>
    </w:p>
    <w:p w:rsidR="002E069D" w:rsidRPr="008842CE" w:rsidRDefault="002E069D" w:rsidP="00C71ACA">
      <w:pPr>
        <w:widowControl w:val="0"/>
        <w:jc w:val="center"/>
        <w:rPr>
          <w:rFonts w:ascii="GHEA Grapalat" w:hAnsi="GHEA Grapalat"/>
        </w:rPr>
      </w:pPr>
    </w:p>
    <w:p w:rsidR="00096865" w:rsidRPr="009044F1" w:rsidRDefault="00096865" w:rsidP="00C71ACA">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71ACA">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71ACA">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71ACA">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71ACA">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71ACA">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9C3222" w:rsidRDefault="00087A30" w:rsidP="00C71ACA">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C71ACA">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71ACA">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71ACA">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71ACA">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71ACA">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71ACA">
      <w:pPr>
        <w:widowControl w:val="0"/>
        <w:jc w:val="center"/>
        <w:rPr>
          <w:rFonts w:ascii="GHEA Grapalat" w:hAnsi="GHEA Grapalat"/>
          <w:b/>
        </w:rPr>
      </w:pPr>
    </w:p>
    <w:p w:rsidR="00520F57" w:rsidRDefault="00520F57" w:rsidP="00C71ACA">
      <w:pPr>
        <w:widowControl w:val="0"/>
        <w:jc w:val="center"/>
        <w:rPr>
          <w:rFonts w:ascii="GHEA Grapalat" w:hAnsi="GHEA Grapalat"/>
          <w:b/>
        </w:rPr>
      </w:pPr>
    </w:p>
    <w:p w:rsidR="008842CE" w:rsidRPr="00374F4A" w:rsidRDefault="00CA590C" w:rsidP="00C71ACA">
      <w:pPr>
        <w:widowControl w:val="0"/>
        <w:jc w:val="center"/>
        <w:rPr>
          <w:rFonts w:ascii="GHEA Grapalat" w:hAnsi="GHEA Grapalat"/>
          <w:b/>
        </w:rPr>
      </w:pPr>
      <w:r>
        <w:rPr>
          <w:rFonts w:ascii="GHEA Grapalat" w:hAnsi="GHEA Grapalat"/>
          <w:b/>
        </w:rPr>
        <w:t xml:space="preserve">ЧАСТЬ II. </w:t>
      </w:r>
    </w:p>
    <w:p w:rsidR="008842CE" w:rsidRPr="00374F4A" w:rsidRDefault="008842CE" w:rsidP="00C71ACA">
      <w:pPr>
        <w:widowControl w:val="0"/>
        <w:jc w:val="center"/>
        <w:rPr>
          <w:rFonts w:ascii="GHEA Grapalat" w:hAnsi="GHEA Grapalat"/>
          <w:b/>
        </w:rPr>
      </w:pPr>
    </w:p>
    <w:p w:rsidR="00096865" w:rsidRDefault="00096865" w:rsidP="00C71ACA">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31C22">
        <w:rPr>
          <w:rFonts w:ascii="GHEA Grapalat" w:hAnsi="GHEA Grapalat"/>
          <w:b/>
        </w:rPr>
        <w:t>ЗАПРОС КОТИРОВОК</w:t>
      </w:r>
    </w:p>
    <w:p w:rsidR="00520F57" w:rsidRPr="008842CE" w:rsidRDefault="00520F57" w:rsidP="00C71ACA">
      <w:pPr>
        <w:widowControl w:val="0"/>
        <w:jc w:val="center"/>
        <w:rPr>
          <w:rFonts w:ascii="GHEA Grapalat" w:hAnsi="GHEA Grapalat"/>
          <w:b/>
        </w:rPr>
      </w:pPr>
    </w:p>
    <w:p w:rsidR="00096865" w:rsidRPr="003A1EBB" w:rsidRDefault="00096865" w:rsidP="00C71ACA">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71ACA">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71ACA">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9C3222">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B31C22">
        <w:rPr>
          <w:rFonts w:ascii="GHEA Grapalat" w:hAnsi="GHEA Grapalat"/>
          <w:spacing w:val="-6"/>
        </w:rPr>
        <w:t>о запросе котировок</w:t>
      </w:r>
      <w:r w:rsidR="009C3222">
        <w:rPr>
          <w:rFonts w:ascii="GHEA Grapalat" w:hAnsi="GHEA Grapalat"/>
          <w:spacing w:val="-6"/>
        </w:rPr>
        <w:t xml:space="preserve">, проводимом под кодом </w:t>
      </w:r>
      <w:r w:rsidR="00DB5381">
        <w:rPr>
          <w:rFonts w:ascii="GHEA Grapalat" w:hAnsi="GHEA Grapalat"/>
          <w:spacing w:val="-6"/>
        </w:rPr>
        <w:t>MHAHQAMD-GHTsDzB-</w:t>
      </w:r>
      <w:r w:rsidR="00D25763">
        <w:rPr>
          <w:rFonts w:ascii="GHEA Grapalat" w:hAnsi="GHEA Grapalat"/>
          <w:spacing w:val="-6"/>
        </w:rPr>
        <w:t>26/1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C71ACA">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21A2A">
        <w:rPr>
          <w:rFonts w:ascii="GHEA Grapalat" w:hAnsi="GHEA Grapalat"/>
          <w:sz w:val="22"/>
          <w:szCs w:val="22"/>
        </w:rPr>
        <w:t>ГНКО ‘‘</w:t>
      </w:r>
      <w:proofErr w:type="spellStart"/>
      <w:r w:rsidR="00021A2A">
        <w:rPr>
          <w:rFonts w:ascii="GHEA Grapalat" w:hAnsi="GHEA Grapalat"/>
          <w:sz w:val="22"/>
          <w:szCs w:val="22"/>
        </w:rPr>
        <w:t>Алашкертская</w:t>
      </w:r>
      <w:proofErr w:type="spellEnd"/>
      <w:r w:rsidR="00021A2A">
        <w:rPr>
          <w:rFonts w:ascii="GHEA Grapalat" w:hAnsi="GHEA Grapalat"/>
          <w:sz w:val="22"/>
          <w:szCs w:val="22"/>
        </w:rPr>
        <w:t xml:space="preserve"> средняя школа имени Г. </w:t>
      </w:r>
      <w:proofErr w:type="spellStart"/>
      <w:r w:rsidR="00021A2A">
        <w:rPr>
          <w:rFonts w:ascii="GHEA Grapalat" w:hAnsi="GHEA Grapalat"/>
          <w:sz w:val="22"/>
          <w:szCs w:val="22"/>
        </w:rPr>
        <w:t>Кочара</w:t>
      </w:r>
      <w:proofErr w:type="spellEnd"/>
      <w:r w:rsidR="009C3222">
        <w:rPr>
          <w:rFonts w:ascii="GHEA Grapalat" w:hAnsi="GHEA Grapalat"/>
          <w:sz w:val="22"/>
          <w:szCs w:val="22"/>
        </w:rPr>
        <w:t>”</w:t>
      </w:r>
      <w:r w:rsidR="009C3222" w:rsidRPr="00C46EFA">
        <w:rPr>
          <w:rFonts w:ascii="GHEA Grapalat" w:hAnsi="GHEA Grapalat"/>
          <w:sz w:val="22"/>
          <w:szCs w:val="22"/>
        </w:rPr>
        <w:t xml:space="preserve"> </w:t>
      </w:r>
      <w:proofErr w:type="spellStart"/>
      <w:r w:rsidR="00021A2A">
        <w:rPr>
          <w:rFonts w:ascii="GHEA Grapalat" w:hAnsi="GHEA Grapalat"/>
          <w:sz w:val="22"/>
          <w:szCs w:val="22"/>
        </w:rPr>
        <w:t>Армавир</w:t>
      </w:r>
      <w:r w:rsidR="009C3222" w:rsidRPr="00C46EFA">
        <w:rPr>
          <w:rFonts w:ascii="GHEA Grapalat" w:hAnsi="GHEA Grapalat"/>
          <w:sz w:val="22"/>
          <w:szCs w:val="22"/>
        </w:rPr>
        <w:t>ская</w:t>
      </w:r>
      <w:proofErr w:type="spellEnd"/>
      <w:r w:rsidR="009C3222" w:rsidRPr="00C46EFA">
        <w:rPr>
          <w:rFonts w:ascii="GHEA Grapalat" w:hAnsi="GHEA Grapalat"/>
          <w:sz w:val="22"/>
          <w:szCs w:val="22"/>
        </w:rPr>
        <w:t xml:space="preserve"> область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71ACA">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71ACA">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9044F1" w:rsidRDefault="00A81DD5" w:rsidP="009C3222">
      <w:pPr>
        <w:pStyle w:val="23"/>
        <w:widowControl w:val="0"/>
        <w:spacing w:line="240" w:lineRule="auto"/>
        <w:ind w:firstLine="567"/>
        <w:jc w:val="center"/>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hyperlink r:id="rId9" w:history="1">
        <w:r w:rsidR="00021A2A">
          <w:rPr>
            <w:rStyle w:val="a9"/>
            <w:rFonts w:ascii="GHEA Grapalat" w:hAnsi="GHEA Grapalat"/>
            <w:sz w:val="22"/>
            <w:szCs w:val="22"/>
            <w:u w:val="none"/>
            <w:lang w:val="en-US"/>
          </w:rPr>
          <w:t>tsarakelyan</w:t>
        </w:r>
        <w:r w:rsidR="009C3222" w:rsidRPr="008F1293">
          <w:rPr>
            <w:rStyle w:val="a9"/>
            <w:rFonts w:ascii="GHEA Grapalat" w:hAnsi="GHEA Grapalat"/>
            <w:sz w:val="22"/>
            <w:szCs w:val="22"/>
            <w:u w:val="none"/>
          </w:rPr>
          <w:t>@</w:t>
        </w:r>
        <w:r w:rsidR="009C3222" w:rsidRPr="00732209">
          <w:rPr>
            <w:rStyle w:val="a9"/>
            <w:rFonts w:ascii="GHEA Grapalat" w:hAnsi="GHEA Grapalat"/>
            <w:sz w:val="22"/>
            <w:szCs w:val="22"/>
            <w:u w:val="none"/>
            <w:lang w:val="en-US"/>
          </w:rPr>
          <w:t>mail</w:t>
        </w:r>
        <w:r w:rsidR="009C3222" w:rsidRPr="008F1293">
          <w:rPr>
            <w:rStyle w:val="a9"/>
            <w:rFonts w:ascii="GHEA Grapalat" w:hAnsi="GHEA Grapalat"/>
            <w:sz w:val="22"/>
            <w:szCs w:val="22"/>
            <w:u w:val="none"/>
          </w:rPr>
          <w:t>.</w:t>
        </w:r>
        <w:r w:rsidR="009C3222" w:rsidRPr="00732209">
          <w:rPr>
            <w:rStyle w:val="a9"/>
            <w:rFonts w:ascii="GHEA Grapalat" w:hAnsi="GHEA Grapalat"/>
            <w:sz w:val="22"/>
            <w:szCs w:val="22"/>
            <w:u w:val="none"/>
            <w:lang w:val="en-US"/>
          </w:rPr>
          <w:t>ru</w:t>
        </w:r>
      </w:hyperlink>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096865" w:rsidP="00C71ACA">
      <w:pPr>
        <w:pStyle w:val="3"/>
        <w:keepNext w:val="0"/>
        <w:widowControl w:val="0"/>
        <w:spacing w:line="240" w:lineRule="auto"/>
        <w:rPr>
          <w:rFonts w:ascii="GHEA Grapalat" w:hAnsi="GHEA Grapalat"/>
          <w:sz w:val="24"/>
          <w:szCs w:val="24"/>
        </w:rPr>
      </w:pPr>
    </w:p>
    <w:p w:rsidR="00096865" w:rsidRPr="009044F1" w:rsidRDefault="00F63BBB" w:rsidP="00C71ACA">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C3222" w:rsidRDefault="00845AA5" w:rsidP="009C3222">
      <w:pPr>
        <w:jc w:val="both"/>
        <w:rPr>
          <w:rFonts w:ascii="GHEA Grapalat" w:hAnsi="GHEA Grapalat"/>
        </w:rPr>
      </w:pPr>
      <w:r w:rsidRPr="009C3222">
        <w:rPr>
          <w:rFonts w:ascii="GHEA Grapalat" w:hAnsi="GHEA Grapalat"/>
        </w:rPr>
        <w:t>1.1</w:t>
      </w:r>
      <w:r w:rsidR="008E6E51" w:rsidRPr="009C3222">
        <w:rPr>
          <w:rFonts w:ascii="GHEA Grapalat" w:hAnsi="GHEA Grapalat"/>
        </w:rPr>
        <w:t>.</w:t>
      </w:r>
      <w:r w:rsidR="00F63BBB" w:rsidRPr="009C3222">
        <w:rPr>
          <w:rFonts w:ascii="GHEA Grapalat" w:hAnsi="GHEA Grapalat"/>
        </w:rPr>
        <w:tab/>
      </w:r>
      <w:r w:rsidRPr="009C3222">
        <w:rPr>
          <w:rFonts w:ascii="GHEA Grapalat" w:hAnsi="GHEA Grapalat"/>
        </w:rPr>
        <w:t xml:space="preserve">Предметом закупки является приобретение </w:t>
      </w:r>
      <w:r w:rsidR="009C3222" w:rsidRPr="009C3222">
        <w:rPr>
          <w:rFonts w:ascii="GHEA Grapalat" w:hAnsi="GHEA Grapalat"/>
        </w:rPr>
        <w:t xml:space="preserve">услуги по перевозке </w:t>
      </w:r>
      <w:r w:rsidR="00D25763">
        <w:rPr>
          <w:rFonts w:ascii="GHEA Grapalat" w:hAnsi="GHEA Grapalat"/>
        </w:rPr>
        <w:t>пассажиров</w:t>
      </w:r>
      <w:r w:rsidR="009C3222" w:rsidRPr="009C3222">
        <w:rPr>
          <w:rFonts w:ascii="GHEA Grapalat" w:hAnsi="GHEA Grapalat"/>
        </w:rPr>
        <w:t xml:space="preserve"> </w:t>
      </w:r>
      <w:r w:rsidRPr="009C3222">
        <w:rPr>
          <w:rFonts w:ascii="GHEA Grapalat" w:hAnsi="GHEA Grapalat"/>
        </w:rPr>
        <w:t xml:space="preserve">(далее — также </w:t>
      </w:r>
      <w:r w:rsidR="00E968BE" w:rsidRPr="009C3222">
        <w:rPr>
          <w:rFonts w:ascii="GHEA Grapalat" w:hAnsi="GHEA Grapalat"/>
        </w:rPr>
        <w:t>услуга</w:t>
      </w:r>
      <w:r w:rsidRPr="009C3222">
        <w:rPr>
          <w:rFonts w:ascii="GHEA Grapalat" w:hAnsi="GHEA Grapalat"/>
        </w:rPr>
        <w:t xml:space="preserve">) для нужд </w:t>
      </w:r>
      <w:r w:rsidR="00021A2A">
        <w:rPr>
          <w:rFonts w:ascii="GHEA Grapalat" w:hAnsi="GHEA Grapalat"/>
        </w:rPr>
        <w:t>ГНКО ‘‘</w:t>
      </w:r>
      <w:proofErr w:type="spellStart"/>
      <w:r w:rsidR="00021A2A">
        <w:rPr>
          <w:rFonts w:ascii="GHEA Grapalat" w:hAnsi="GHEA Grapalat"/>
        </w:rPr>
        <w:t>Алашкертская</w:t>
      </w:r>
      <w:proofErr w:type="spellEnd"/>
      <w:r w:rsidR="00021A2A">
        <w:rPr>
          <w:rFonts w:ascii="GHEA Grapalat" w:hAnsi="GHEA Grapalat"/>
        </w:rPr>
        <w:t xml:space="preserve"> средняя школа имени Г. </w:t>
      </w:r>
      <w:proofErr w:type="spellStart"/>
      <w:r w:rsidR="00021A2A">
        <w:rPr>
          <w:rFonts w:ascii="GHEA Grapalat" w:hAnsi="GHEA Grapalat"/>
        </w:rPr>
        <w:t>Кочара</w:t>
      </w:r>
      <w:proofErr w:type="spellEnd"/>
      <w:r w:rsidR="009C3222" w:rsidRPr="009C3222">
        <w:rPr>
          <w:rFonts w:ascii="GHEA Grapalat" w:hAnsi="GHEA Grapalat"/>
        </w:rPr>
        <w:t xml:space="preserve">” </w:t>
      </w:r>
      <w:proofErr w:type="spellStart"/>
      <w:r w:rsidR="00021A2A">
        <w:rPr>
          <w:rFonts w:ascii="GHEA Grapalat" w:hAnsi="GHEA Grapalat"/>
        </w:rPr>
        <w:t>Армавир</w:t>
      </w:r>
      <w:r w:rsidR="009C3222" w:rsidRPr="009C3222">
        <w:rPr>
          <w:rFonts w:ascii="GHEA Grapalat" w:hAnsi="GHEA Grapalat"/>
        </w:rPr>
        <w:t>ская</w:t>
      </w:r>
      <w:proofErr w:type="spellEnd"/>
      <w:r w:rsidR="009C3222" w:rsidRPr="009C3222">
        <w:rPr>
          <w:rFonts w:ascii="GHEA Grapalat" w:hAnsi="GHEA Grapalat"/>
        </w:rPr>
        <w:t xml:space="preserve"> область РА</w:t>
      </w:r>
      <w:r w:rsidR="008F1293">
        <w:rPr>
          <w:rFonts w:ascii="GHEA Grapalat" w:hAnsi="GHEA Grapalat"/>
        </w:rPr>
        <w:t>, которые сгруппированы в лоты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C71ACA">
            <w:pPr>
              <w:pStyle w:val="23"/>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C71ACA">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C71ACA">
            <w:pPr>
              <w:pStyle w:val="23"/>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C71ACA">
            <w:pPr>
              <w:pStyle w:val="23"/>
              <w:widowControl w:val="0"/>
              <w:spacing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C71ACA">
            <w:pPr>
              <w:pStyle w:val="23"/>
              <w:widowControl w:val="0"/>
              <w:spacing w:line="240" w:lineRule="auto"/>
              <w:ind w:firstLine="0"/>
              <w:rPr>
                <w:rFonts w:ascii="GHEA Grapalat" w:hAnsi="GHEA Grapalat"/>
                <w:sz w:val="24"/>
                <w:szCs w:val="24"/>
                <w:u w:val="single"/>
              </w:rPr>
            </w:pPr>
          </w:p>
        </w:tc>
      </w:tr>
      <w:tr w:rsidR="00970424" w:rsidRPr="009044F1" w:rsidTr="00970424">
        <w:trPr>
          <w:jc w:val="center"/>
        </w:trPr>
        <w:tc>
          <w:tcPr>
            <w:tcW w:w="1216" w:type="dxa"/>
            <w:vAlign w:val="center"/>
          </w:tcPr>
          <w:p w:rsidR="00970424" w:rsidRPr="009044F1" w:rsidRDefault="00970424" w:rsidP="00C71ACA">
            <w:pPr>
              <w:pStyle w:val="23"/>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970424" w:rsidRPr="00965D7A" w:rsidRDefault="00157672" w:rsidP="00C71ACA">
            <w:pPr>
              <w:pStyle w:val="23"/>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1 282</w:t>
            </w:r>
            <w:r w:rsidR="00021A2A">
              <w:rPr>
                <w:rFonts w:ascii="GHEA Grapalat" w:hAnsi="GHEA Grapalat"/>
                <w:sz w:val="24"/>
                <w:szCs w:val="24"/>
                <w:lang w:val="en-US"/>
              </w:rPr>
              <w:t xml:space="preserve"> 5</w:t>
            </w:r>
            <w:r w:rsidR="009C3222" w:rsidRPr="00965D7A">
              <w:rPr>
                <w:rFonts w:ascii="GHEA Grapalat" w:hAnsi="GHEA Grapalat"/>
                <w:sz w:val="24"/>
                <w:szCs w:val="24"/>
                <w:lang w:val="en-US"/>
              </w:rPr>
              <w:t>00</w:t>
            </w:r>
          </w:p>
        </w:tc>
        <w:tc>
          <w:tcPr>
            <w:tcW w:w="6600" w:type="dxa"/>
            <w:vAlign w:val="center"/>
          </w:tcPr>
          <w:p w:rsidR="00970424" w:rsidRPr="00D25763" w:rsidRDefault="009C3222" w:rsidP="00D25763">
            <w:pPr>
              <w:rPr>
                <w:rFonts w:ascii="GHEA Grapalat" w:hAnsi="GHEA Grapalat"/>
                <w:u w:val="single"/>
                <w:lang w:val="en-US"/>
              </w:rPr>
            </w:pPr>
            <w:r>
              <w:rPr>
                <w:rFonts w:ascii="GHEA Grapalat" w:hAnsi="GHEA Grapalat"/>
                <w:u w:val="single"/>
                <w:lang w:val="en-US"/>
              </w:rPr>
              <w:t>У</w:t>
            </w:r>
            <w:r w:rsidRPr="009C3222">
              <w:rPr>
                <w:rFonts w:ascii="GHEA Grapalat" w:hAnsi="GHEA Grapalat"/>
                <w:u w:val="single"/>
              </w:rPr>
              <w:t xml:space="preserve">слуги по перевозке </w:t>
            </w:r>
            <w:r w:rsidR="00D25763">
              <w:rPr>
                <w:rFonts w:ascii="GHEA Grapalat" w:hAnsi="GHEA Grapalat"/>
                <w:u w:val="single"/>
              </w:rPr>
              <w:t>пассажир</w:t>
            </w:r>
            <w:proofErr w:type="spellStart"/>
            <w:r w:rsidR="00D25763">
              <w:rPr>
                <w:rFonts w:ascii="GHEA Grapalat" w:hAnsi="GHEA Grapalat"/>
                <w:u w:val="single"/>
                <w:lang w:val="en-US"/>
              </w:rPr>
              <w:t>ов</w:t>
            </w:r>
            <w:proofErr w:type="spellEnd"/>
          </w:p>
        </w:tc>
      </w:tr>
    </w:tbl>
    <w:p w:rsidR="00096865" w:rsidRPr="009044F1" w:rsidRDefault="00816505" w:rsidP="00C71ACA">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C71ACA">
      <w:pPr>
        <w:widowControl w:val="0"/>
        <w:ind w:firstLine="567"/>
        <w:jc w:val="center"/>
        <w:rPr>
          <w:rFonts w:ascii="GHEA Grapalat" w:hAnsi="GHEA Grapalat" w:cs="Sylfaen"/>
          <w:i/>
        </w:rPr>
      </w:pPr>
    </w:p>
    <w:p w:rsidR="00096865" w:rsidRPr="009044F1" w:rsidRDefault="00693101" w:rsidP="00C71ACA">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C71ACA">
      <w:pPr>
        <w:widowControl w:val="0"/>
        <w:tabs>
          <w:tab w:val="left" w:pos="1134"/>
        </w:tabs>
        <w:ind w:firstLine="567"/>
        <w:jc w:val="both"/>
        <w:rPr>
          <w:rFonts w:ascii="GHEA Grapalat" w:hAnsi="GHEA Grapalat"/>
        </w:rPr>
      </w:pPr>
    </w:p>
    <w:p w:rsidR="00753E6E" w:rsidRPr="009044F1" w:rsidRDefault="00096865" w:rsidP="00C71ACA">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71ACA">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C71ACA">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C71ACA">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w:t>
      </w:r>
      <w:proofErr w:type="gramStart"/>
      <w:r w:rsidR="00E231AD">
        <w:rPr>
          <w:rFonts w:ascii="GHEA Grapalat" w:hAnsi="GHEA Grapalat"/>
        </w:rPr>
        <w:t>которых  административный</w:t>
      </w:r>
      <w:proofErr w:type="gramEnd"/>
      <w:r w:rsidR="00E231AD">
        <w:rPr>
          <w:rFonts w:ascii="GHEA Grapalat" w:hAnsi="GHEA Grapalat"/>
        </w:rPr>
        <w:t xml:space="preserve">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C71ACA">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71ACA">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C71ACA">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C71ACA">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C71ACA">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w:t>
      </w:r>
      <w:r w:rsidRPr="004004A3">
        <w:rPr>
          <w:rFonts w:ascii="GHEA Grapalat" w:hAnsi="GHEA Grapalat" w:cs="Sylfaen"/>
        </w:rPr>
        <w:lastRenderedPageBreak/>
        <w:t>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C71ACA">
      <w:pPr>
        <w:widowControl w:val="0"/>
        <w:tabs>
          <w:tab w:val="left" w:pos="1134"/>
        </w:tabs>
        <w:ind w:left="66"/>
        <w:contextualSpacing/>
        <w:jc w:val="both"/>
        <w:rPr>
          <w:rFonts w:ascii="GHEA Grapalat" w:hAnsi="GHEA Grapalat" w:cs="Sylfaen"/>
        </w:rPr>
      </w:pPr>
    </w:p>
    <w:p w:rsidR="004004A3" w:rsidRPr="004004A3" w:rsidRDefault="004004A3" w:rsidP="00C71ACA">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 xml:space="preserve">в качестве отобранного участника отказался или </w:t>
      </w:r>
      <w:proofErr w:type="gramStart"/>
      <w:r w:rsidRPr="004004A3">
        <w:rPr>
          <w:rFonts w:ascii="GHEA Grapalat" w:hAnsi="GHEA Grapalat" w:cs="Sylfaen"/>
        </w:rPr>
        <w:t>лишился  права</w:t>
      </w:r>
      <w:proofErr w:type="gramEnd"/>
      <w:r w:rsidRPr="004004A3">
        <w:rPr>
          <w:rFonts w:ascii="GHEA Grapalat" w:hAnsi="GHEA Grapalat" w:cs="Sylfaen"/>
        </w:rPr>
        <w:t xml:space="preserve"> заключения договора.</w:t>
      </w:r>
    </w:p>
    <w:p w:rsidR="004004A3" w:rsidRPr="009044F1" w:rsidRDefault="004004A3" w:rsidP="00C71ACA">
      <w:pPr>
        <w:widowControl w:val="0"/>
        <w:tabs>
          <w:tab w:val="left" w:pos="1134"/>
        </w:tabs>
        <w:ind w:firstLine="567"/>
        <w:jc w:val="both"/>
        <w:rPr>
          <w:rFonts w:ascii="GHEA Grapalat" w:hAnsi="GHEA Grapalat" w:cs="Sylfaen"/>
        </w:rPr>
      </w:pPr>
    </w:p>
    <w:p w:rsidR="00753E6E" w:rsidRPr="009044F1" w:rsidRDefault="00753E6E" w:rsidP="00C71ACA">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C71ACA">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106256" w:rsidRPr="000B29DC">
        <w:rPr>
          <w:rFonts w:ascii="GHEA Grapalat" w:hAnsi="GHEA Grapalat"/>
        </w:rPr>
        <w:t>права</w:t>
      </w:r>
      <w:proofErr w:type="gramEnd"/>
      <w:r w:rsidR="00106256" w:rsidRPr="000B29DC">
        <w:rPr>
          <w:rFonts w:ascii="GHEA Grapalat" w:hAnsi="GHEA Grapalat"/>
        </w:rPr>
        <w:t xml:space="preserve"> аффилированных с ним лиц на участие в процессе закупок</w:t>
      </w:r>
      <w:r w:rsidR="00106256">
        <w:rPr>
          <w:rFonts w:ascii="GHEA Grapalat" w:hAnsi="GHEA Grapalat"/>
        </w:rPr>
        <w:t>.</w:t>
      </w:r>
    </w:p>
    <w:p w:rsidR="00BA3554" w:rsidRPr="009044F1" w:rsidRDefault="00BA3554" w:rsidP="00C71ACA">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C71ACA">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w:t>
      </w:r>
      <w:r w:rsidRPr="009044F1">
        <w:rPr>
          <w:rFonts w:ascii="GHEA Grapalat" w:hAnsi="GHEA Grapalat"/>
          <w:color w:val="000000"/>
        </w:rPr>
        <w:lastRenderedPageBreak/>
        <w:t>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71ACA">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C71ACA">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C71ACA">
      <w:pPr>
        <w:widowControl w:val="0"/>
        <w:tabs>
          <w:tab w:val="left" w:pos="1134"/>
        </w:tabs>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C71ACA">
      <w:pPr>
        <w:widowControl w:val="0"/>
        <w:tabs>
          <w:tab w:val="left" w:pos="1134"/>
        </w:tabs>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71ACA">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71ACA">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71ACA">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71ACA">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C71ACA">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p>
    <w:p w:rsidR="00BD2C67" w:rsidRPr="001115E9" w:rsidRDefault="00BD2C67" w:rsidP="00C71ACA">
      <w:pPr>
        <w:widowControl w:val="0"/>
        <w:jc w:val="center"/>
        <w:rPr>
          <w:rFonts w:ascii="GHEA Grapalat" w:hAnsi="GHEA Grapalat"/>
          <w:b/>
        </w:rPr>
      </w:pPr>
    </w:p>
    <w:p w:rsidR="00096865" w:rsidRPr="00BD2C67" w:rsidRDefault="00ED2352" w:rsidP="00C71ACA">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C71ACA">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rsidR="00096865" w:rsidRPr="009044F1" w:rsidRDefault="00096865" w:rsidP="00C71ACA">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C71ACA">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C71ACA">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C71ACA">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C71ACA">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Default="00096865" w:rsidP="00965D7A">
      <w:pPr>
        <w:widowControl w:val="0"/>
        <w:tabs>
          <w:tab w:val="left" w:pos="1134"/>
        </w:tabs>
        <w:autoSpaceDE w:val="0"/>
        <w:autoSpaceDN w:val="0"/>
        <w:adjustRightInd w:val="0"/>
        <w:ind w:firstLine="567"/>
        <w:jc w:val="both"/>
        <w:rPr>
          <w:rFonts w:ascii="GHEA Grapalat" w:hAnsi="GHEA Grapalat"/>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965D7A" w:rsidRPr="009044F1" w:rsidRDefault="00965D7A" w:rsidP="00965D7A">
      <w:pPr>
        <w:widowControl w:val="0"/>
        <w:tabs>
          <w:tab w:val="left" w:pos="1134"/>
        </w:tabs>
        <w:autoSpaceDE w:val="0"/>
        <w:autoSpaceDN w:val="0"/>
        <w:adjustRightInd w:val="0"/>
        <w:ind w:firstLine="567"/>
        <w:jc w:val="both"/>
        <w:rPr>
          <w:rFonts w:ascii="GHEA Grapalat" w:hAnsi="GHEA Grapalat"/>
          <w:b/>
        </w:rPr>
      </w:pPr>
    </w:p>
    <w:p w:rsidR="00096865" w:rsidRPr="00995804" w:rsidRDefault="00955A1E" w:rsidP="00C71ACA">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C71ACA">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C71ACA">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C71ACA">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C71ACA">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B31C22">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C71ACA">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w:t>
      </w:r>
      <w:r w:rsidR="00965D7A">
        <w:rPr>
          <w:rFonts w:ascii="GHEA Grapalat" w:hAnsi="GHEA Grapalat"/>
          <w:sz w:val="24"/>
          <w:szCs w:val="24"/>
        </w:rPr>
        <w:t xml:space="preserve">димо подать в комиссию по </w:t>
      </w:r>
      <w:r w:rsidR="00965D7A" w:rsidRPr="00C46EFA">
        <w:rPr>
          <w:rFonts w:ascii="GHEA Grapalat" w:hAnsi="GHEA Grapalat"/>
          <w:sz w:val="22"/>
          <w:szCs w:val="22"/>
        </w:rPr>
        <w:t>адресу</w:t>
      </w:r>
      <w:r w:rsidR="00965D7A" w:rsidRPr="00C46EFA">
        <w:rPr>
          <w:rFonts w:ascii="GHEA Grapalat" w:hAnsi="GHEA Grapalat"/>
          <w:spacing w:val="6"/>
          <w:sz w:val="22"/>
          <w:szCs w:val="22"/>
        </w:rPr>
        <w:t xml:space="preserve"> </w:t>
      </w:r>
      <w:proofErr w:type="spellStart"/>
      <w:r w:rsidR="00021A2A">
        <w:rPr>
          <w:rFonts w:ascii="GHEA Grapalat" w:hAnsi="GHEA Grapalat"/>
          <w:sz w:val="22"/>
          <w:szCs w:val="22"/>
        </w:rPr>
        <w:t>Армавир</w:t>
      </w:r>
      <w:r w:rsidR="00965D7A" w:rsidRPr="00C46EFA">
        <w:rPr>
          <w:rFonts w:ascii="GHEA Grapalat" w:hAnsi="GHEA Grapalat"/>
          <w:sz w:val="22"/>
          <w:szCs w:val="22"/>
        </w:rPr>
        <w:t>ская</w:t>
      </w:r>
      <w:proofErr w:type="spellEnd"/>
      <w:r w:rsidR="00965D7A" w:rsidRPr="00C46EFA">
        <w:rPr>
          <w:rFonts w:ascii="GHEA Grapalat" w:hAnsi="GHEA Grapalat"/>
          <w:sz w:val="22"/>
          <w:szCs w:val="22"/>
        </w:rPr>
        <w:t xml:space="preserve"> область РА, </w:t>
      </w:r>
      <w:r w:rsidR="00021A2A">
        <w:rPr>
          <w:rFonts w:ascii="GHEA Grapalat" w:hAnsi="GHEA Grapalat"/>
          <w:sz w:val="22"/>
          <w:szCs w:val="22"/>
        </w:rPr>
        <w:t xml:space="preserve">о. </w:t>
      </w:r>
      <w:proofErr w:type="spellStart"/>
      <w:r w:rsidR="00021A2A">
        <w:rPr>
          <w:rFonts w:ascii="GHEA Grapalat" w:hAnsi="GHEA Grapalat"/>
          <w:sz w:val="22"/>
          <w:szCs w:val="22"/>
        </w:rPr>
        <w:t>Мецамор</w:t>
      </w:r>
      <w:proofErr w:type="spellEnd"/>
      <w:r w:rsidR="00021A2A">
        <w:rPr>
          <w:rFonts w:ascii="GHEA Grapalat" w:hAnsi="GHEA Grapalat"/>
          <w:sz w:val="22"/>
          <w:szCs w:val="22"/>
        </w:rPr>
        <w:t xml:space="preserve">, село </w:t>
      </w:r>
      <w:proofErr w:type="spellStart"/>
      <w:r w:rsidR="00021A2A">
        <w:rPr>
          <w:rFonts w:ascii="GHEA Grapalat" w:hAnsi="GHEA Grapalat"/>
          <w:sz w:val="22"/>
          <w:szCs w:val="22"/>
        </w:rPr>
        <w:t>Алашкерт</w:t>
      </w:r>
      <w:proofErr w:type="spellEnd"/>
      <w:r w:rsidR="00021A2A">
        <w:rPr>
          <w:rFonts w:ascii="GHEA Grapalat" w:hAnsi="GHEA Grapalat"/>
          <w:sz w:val="22"/>
          <w:szCs w:val="22"/>
        </w:rPr>
        <w:t xml:space="preserve">, улица 2, </w:t>
      </w:r>
      <w:proofErr w:type="spellStart"/>
      <w:r w:rsidR="00021A2A">
        <w:rPr>
          <w:rFonts w:ascii="GHEA Grapalat" w:hAnsi="GHEA Grapalat"/>
          <w:sz w:val="22"/>
          <w:szCs w:val="22"/>
        </w:rPr>
        <w:t>зд</w:t>
      </w:r>
      <w:proofErr w:type="spellEnd"/>
      <w:r w:rsidR="00021A2A">
        <w:rPr>
          <w:rFonts w:ascii="GHEA Grapalat" w:hAnsi="GHEA Grapalat"/>
          <w:sz w:val="22"/>
          <w:szCs w:val="22"/>
        </w:rPr>
        <w:t>. 10</w:t>
      </w:r>
      <w:r>
        <w:rPr>
          <w:rFonts w:ascii="GHEA Grapalat" w:hAnsi="GHEA Grapalat"/>
          <w:sz w:val="24"/>
          <w:szCs w:val="24"/>
        </w:rPr>
        <w:t xml:space="preserve"> не позднее, чем </w:t>
      </w:r>
      <w:r w:rsidR="00DB5381">
        <w:rPr>
          <w:rFonts w:ascii="GHEA Grapalat" w:hAnsi="GHEA Grapalat"/>
          <w:sz w:val="24"/>
          <w:szCs w:val="24"/>
        </w:rPr>
        <w:t>11:30</w:t>
      </w:r>
      <w:r>
        <w:rPr>
          <w:rFonts w:ascii="GHEA Grapalat" w:hAnsi="GHEA Grapalat"/>
          <w:sz w:val="24"/>
          <w:szCs w:val="24"/>
        </w:rPr>
        <w:t xml:space="preserve"> часов </w:t>
      </w:r>
      <w:r w:rsidR="00965D7A" w:rsidRPr="008F1293">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Default="000371A2" w:rsidP="00C71ACA">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021A2A">
        <w:rPr>
          <w:rFonts w:ascii="GHEA Grapalat" w:hAnsi="GHEA Grapalat"/>
          <w:sz w:val="22"/>
          <w:szCs w:val="22"/>
        </w:rPr>
        <w:t>Цогик</w:t>
      </w:r>
      <w:proofErr w:type="spellEnd"/>
      <w:r w:rsidR="00021A2A">
        <w:rPr>
          <w:rFonts w:ascii="GHEA Grapalat" w:hAnsi="GHEA Grapalat"/>
          <w:sz w:val="22"/>
          <w:szCs w:val="22"/>
        </w:rPr>
        <w:t xml:space="preserve"> Аракелян</w:t>
      </w:r>
      <w:r w:rsidR="00965D7A" w:rsidRPr="008F1293">
        <w:rPr>
          <w:rFonts w:ascii="GHEA Grapalat" w:hAnsi="GHEA Grapalat"/>
          <w:sz w:val="22"/>
          <w:szCs w:val="22"/>
        </w:rPr>
        <w:t>.</w:t>
      </w:r>
      <w:r w:rsidR="00965D7A">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w:t>
      </w:r>
      <w:r>
        <w:rPr>
          <w:rFonts w:ascii="GHEA Grapalat" w:hAnsi="GHEA Grapalat"/>
          <w:sz w:val="24"/>
          <w:szCs w:val="24"/>
        </w:rPr>
        <w:lastRenderedPageBreak/>
        <w:t xml:space="preserve">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C71ACA">
      <w:pPr>
        <w:pStyle w:val="23"/>
        <w:widowControl w:val="0"/>
        <w:tabs>
          <w:tab w:val="left" w:pos="1134"/>
        </w:tabs>
        <w:spacing w:line="240" w:lineRule="auto"/>
        <w:ind w:firstLine="567"/>
        <w:rPr>
          <w:rFonts w:ascii="GHEA Grapalat" w:hAnsi="GHEA Grapalat"/>
          <w:sz w:val="24"/>
          <w:szCs w:val="24"/>
        </w:rPr>
      </w:pPr>
    </w:p>
    <w:p w:rsidR="00B67CCD" w:rsidRPr="00D3436F" w:rsidRDefault="00B67CCD" w:rsidP="00C71ACA">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C71ACA">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C71ACA">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C71ACA">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71ACA">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C71ACA">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C71ACA">
      <w:pPr>
        <w:pStyle w:val="norm"/>
        <w:widowControl w:val="0"/>
        <w:tabs>
          <w:tab w:val="left" w:pos="1134"/>
        </w:tabs>
        <w:spacing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C71AC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C71ACA">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p>
    <w:p w:rsidR="000845F6" w:rsidRPr="009044F1" w:rsidRDefault="00C52EEA" w:rsidP="00C71AC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C71AC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C71ACA">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C71ACA">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71ACA">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C71ACA">
      <w:pPr>
        <w:pStyle w:val="norm"/>
        <w:widowControl w:val="0"/>
        <w:tabs>
          <w:tab w:val="left" w:pos="1134"/>
        </w:tabs>
        <w:spacing w:line="240" w:lineRule="auto"/>
        <w:ind w:firstLine="567"/>
        <w:rPr>
          <w:rFonts w:ascii="GHEA Grapalat" w:hAnsi="GHEA Grapalat" w:cs="Sylfaen"/>
          <w:sz w:val="24"/>
          <w:szCs w:val="24"/>
        </w:rPr>
      </w:pPr>
    </w:p>
    <w:p w:rsidR="00A45946" w:rsidRPr="009044F1" w:rsidRDefault="00333B85" w:rsidP="00C71ACA">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C71ACA">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71AC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C71ACA">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C71ACA">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 xml:space="preserve">в </w:t>
      </w:r>
      <w:proofErr w:type="gramStart"/>
      <w:r>
        <w:rPr>
          <w:rFonts w:ascii="GHEA Grapalat" w:hAnsi="GHEA Grapalat"/>
          <w:sz w:val="24"/>
          <w:szCs w:val="24"/>
        </w:rPr>
        <w:t>случае  закупок</w:t>
      </w:r>
      <w:proofErr w:type="gramEnd"/>
      <w:r>
        <w:rPr>
          <w:rFonts w:ascii="GHEA Grapalat" w:hAnsi="GHEA Grapalat"/>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C71ACA">
      <w:pPr>
        <w:pStyle w:val="norm"/>
        <w:widowControl w:val="0"/>
        <w:spacing w:line="24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C71ACA">
      <w:pPr>
        <w:pStyle w:val="norm"/>
        <w:widowControl w:val="0"/>
        <w:spacing w:line="24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C71ACA">
      <w:pPr>
        <w:pStyle w:val="norm"/>
        <w:widowControl w:val="0"/>
        <w:spacing w:line="24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C71ACA">
      <w:pPr>
        <w:pStyle w:val="norm"/>
        <w:widowControl w:val="0"/>
        <w:spacing w:line="24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C71ACA">
      <w:pPr>
        <w:pStyle w:val="norm"/>
        <w:widowControl w:val="0"/>
        <w:spacing w:line="24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C71ACA">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C71AC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C71AC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C71AC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C71AC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C71ACA">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C71ACA">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lastRenderedPageBreak/>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C71ACA">
      <w:pPr>
        <w:pStyle w:val="norm"/>
        <w:widowControl w:val="0"/>
        <w:tabs>
          <w:tab w:val="left" w:pos="1134"/>
        </w:tabs>
        <w:spacing w:line="240" w:lineRule="auto"/>
        <w:ind w:firstLine="567"/>
        <w:contextualSpacing/>
        <w:rPr>
          <w:rFonts w:ascii="GHEA Grapalat" w:hAnsi="GHEA Grapalat"/>
          <w:sz w:val="24"/>
          <w:szCs w:val="24"/>
        </w:rPr>
      </w:pPr>
    </w:p>
    <w:p w:rsidR="0048059F" w:rsidRPr="009044F1" w:rsidRDefault="0048059F" w:rsidP="00C71AC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C71ACA">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C71AC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 xml:space="preserve">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C71ACA">
      <w:pPr>
        <w:pStyle w:val="23"/>
        <w:widowControl w:val="0"/>
        <w:spacing w:line="240" w:lineRule="auto"/>
        <w:ind w:firstLine="567"/>
        <w:rPr>
          <w:rFonts w:ascii="GHEA Grapalat" w:hAnsi="GHEA Grapalat"/>
          <w:sz w:val="24"/>
          <w:szCs w:val="24"/>
        </w:rPr>
      </w:pPr>
    </w:p>
    <w:p w:rsidR="009D180E" w:rsidRDefault="009D180E" w:rsidP="00C71ACA">
      <w:pPr>
        <w:widowControl w:val="0"/>
        <w:ind w:left="567" w:right="565"/>
        <w:jc w:val="center"/>
        <w:rPr>
          <w:rFonts w:ascii="GHEA Grapalat" w:hAnsi="GHEA Grapalat"/>
          <w:b/>
          <w:lang w:val="hy-AM"/>
        </w:rPr>
      </w:pPr>
    </w:p>
    <w:p w:rsidR="00416546" w:rsidRDefault="00416546" w:rsidP="00C71ACA">
      <w:pPr>
        <w:widowControl w:val="0"/>
        <w:ind w:left="567" w:right="565"/>
        <w:jc w:val="center"/>
        <w:rPr>
          <w:rFonts w:ascii="GHEA Grapalat" w:hAnsi="GHEA Grapalat"/>
          <w:b/>
        </w:rPr>
      </w:pPr>
    </w:p>
    <w:p w:rsidR="00096865" w:rsidRPr="009044F1" w:rsidRDefault="00220C7C" w:rsidP="00C71ACA">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C71ACA">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C71ACA">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C71ACA">
      <w:pPr>
        <w:widowControl w:val="0"/>
        <w:ind w:firstLine="567"/>
        <w:jc w:val="center"/>
        <w:rPr>
          <w:rFonts w:ascii="GHEA Grapalat" w:hAnsi="GHEA Grapalat"/>
          <w:b/>
        </w:rPr>
      </w:pPr>
    </w:p>
    <w:p w:rsidR="00A225E0" w:rsidRPr="00996C18" w:rsidRDefault="000D701E" w:rsidP="00325E36">
      <w:pPr>
        <w:widowControl w:val="0"/>
        <w:jc w:val="center"/>
        <w:rPr>
          <w:rFonts w:ascii="GHEA Grapalat" w:hAnsi="GHEA Grapalat" w:cs="Sylfaen"/>
        </w:rPr>
      </w:pPr>
      <w:r w:rsidRPr="009044F1">
        <w:rPr>
          <w:rFonts w:ascii="GHEA Grapalat" w:hAnsi="GHEA Grapalat"/>
          <w:b/>
        </w:rPr>
        <w:t xml:space="preserve">7. </w:t>
      </w:r>
    </w:p>
    <w:p w:rsidR="00A225E0" w:rsidRDefault="00A225E0" w:rsidP="00C71ACA">
      <w:pPr>
        <w:rPr>
          <w:rFonts w:ascii="GHEA Grapalat" w:hAnsi="GHEA Grapalat" w:cs="Sylfaen"/>
        </w:rPr>
      </w:pPr>
    </w:p>
    <w:p w:rsidR="00096865" w:rsidRPr="009044F1" w:rsidRDefault="00E70FC4" w:rsidP="00C71ACA">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C71ACA">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325E36" w:rsidRPr="008F1293">
        <w:rPr>
          <w:rFonts w:ascii="GHEA Grapalat" w:hAnsi="GHEA Grapalat"/>
          <w:sz w:val="24"/>
          <w:szCs w:val="24"/>
        </w:rPr>
        <w:t>7-</w:t>
      </w:r>
      <w:r w:rsidR="00A9098A" w:rsidRPr="00AD29CE">
        <w:rPr>
          <w:rFonts w:ascii="GHEA Grapalat" w:hAnsi="GHEA Grapalat"/>
          <w:sz w:val="24"/>
          <w:szCs w:val="24"/>
        </w:rPr>
        <w:t xml:space="preserve">ый день в </w:t>
      </w:r>
      <w:r w:rsidR="00DB5381">
        <w:rPr>
          <w:rFonts w:ascii="GHEA Grapalat" w:hAnsi="GHEA Grapalat"/>
          <w:sz w:val="24"/>
          <w:szCs w:val="24"/>
        </w:rPr>
        <w:t>11:30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C71ACA">
      <w:pPr>
        <w:widowControl w:val="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C71ACA">
      <w:pPr>
        <w:widowControl w:val="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C71ACA">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C71ACA">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C71ACA">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C71ACA">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71ACA">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C71ACA">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xml:space="preserve">- </w:t>
      </w:r>
      <w:r w:rsidR="00CA7C54">
        <w:rPr>
          <w:rFonts w:ascii="GHEA Grapalat" w:hAnsi="GHEA Grapalat"/>
        </w:rPr>
        <w:lastRenderedPageBreak/>
        <w:t>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C71ACA">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C71ACA">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C71ACA">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325E36" w:rsidRPr="004B37F9">
        <w:rPr>
          <w:rFonts w:ascii="GHEA Grapalat" w:hAnsi="GHEA Grapalat"/>
          <w:i w:val="0"/>
          <w:sz w:val="22"/>
          <w:szCs w:val="24"/>
        </w:rPr>
        <w:t>в день открытия Центрального банка Армении</w:t>
      </w:r>
      <w:r w:rsidR="00325E36">
        <w:rPr>
          <w:rFonts w:ascii="GHEA Grapalat" w:hAnsi="GHEA Grapalat"/>
          <w:i w:val="0"/>
          <w:sz w:val="24"/>
          <w:szCs w:val="24"/>
        </w:rPr>
        <w:t>.</w:t>
      </w:r>
    </w:p>
    <w:p w:rsidR="009B6D58" w:rsidRPr="00186559" w:rsidRDefault="00FD2748" w:rsidP="00C71AC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C71AC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C71AC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C71AC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C71AC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C71AC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C71AC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w:t>
      </w:r>
      <w:r w:rsidRPr="002F249D">
        <w:rPr>
          <w:rFonts w:ascii="GHEA Grapalat" w:hAnsi="GHEA Grapalat"/>
          <w:sz w:val="24"/>
          <w:szCs w:val="24"/>
        </w:rPr>
        <w:lastRenderedPageBreak/>
        <w:t xml:space="preserve">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C71ACA">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C71AC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 xml:space="preserve">электронной </w:t>
      </w:r>
      <w:proofErr w:type="gramStart"/>
      <w:r w:rsidR="0057264D">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C71ACA">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C71AC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C71ACA">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46770" w:rsidRPr="00B6749E">
        <w:rPr>
          <w:rFonts w:ascii="GHEA Grapalat" w:hAnsi="GHEA Grapalat"/>
          <w:sz w:val="24"/>
          <w:szCs w:val="24"/>
        </w:rPr>
        <w:t>пай)  либо</w:t>
      </w:r>
      <w:proofErr w:type="gramEnd"/>
      <w:r w:rsidR="00E46770" w:rsidRPr="00B6749E">
        <w:rPr>
          <w:rFonts w:ascii="GHEA Grapalat" w:hAnsi="GHEA Grapalat"/>
          <w:sz w:val="24"/>
          <w:szCs w:val="24"/>
        </w:rPr>
        <w:t xml:space="preserve">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C71ACA">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C71ACA">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C71ACA">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C71ACA">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71ACA">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 xml:space="preserve">Мотивированное решение руководителя заказчика уполномоченный орган публикует в </w:t>
      </w:r>
      <w:proofErr w:type="gramStart"/>
      <w:r w:rsidR="006B5281" w:rsidRPr="00787DDB">
        <w:rPr>
          <w:rFonts w:ascii="GHEA Grapalat" w:hAnsi="GHEA Grapalat"/>
        </w:rPr>
        <w:t>бюллетене.</w:t>
      </w:r>
      <w:r w:rsidR="00BD06DB" w:rsidRPr="00787DDB">
        <w:rPr>
          <w:rFonts w:ascii="GHEA Grapalat" w:hAnsi="GHEA Grapalat"/>
        </w:rPr>
        <w:t>.</w:t>
      </w:r>
      <w:proofErr w:type="gramEnd"/>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BD06DB">
        <w:rPr>
          <w:rFonts w:ascii="GHEA Grapalat" w:hAnsi="GHEA Grapalat"/>
        </w:rPr>
        <w:t>на десятый 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C71ACA">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C71ACA">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C71ACA">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C71ACA">
      <w:pPr>
        <w:widowControl w:val="0"/>
        <w:tabs>
          <w:tab w:val="left" w:pos="1276"/>
        </w:tabs>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lastRenderedPageBreak/>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C71ACA">
      <w:pPr>
        <w:widowControl w:val="0"/>
        <w:tabs>
          <w:tab w:val="left" w:pos="1276"/>
        </w:tabs>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C71ACA">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C71ACA">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71ACA">
      <w:pPr>
        <w:widowControl w:val="0"/>
        <w:tabs>
          <w:tab w:val="left" w:pos="1276"/>
        </w:tabs>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71ACA">
      <w:pPr>
        <w:widowControl w:val="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C71ACA">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9044F1" w:rsidRDefault="00A150A9" w:rsidP="00C71ACA">
      <w:pPr>
        <w:widowControl w:val="0"/>
        <w:tabs>
          <w:tab w:val="left" w:pos="1276"/>
        </w:tabs>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C71ACA">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71ACA">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71ACA">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C71AC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C71ACA">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C71ACA">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00325E36" w:rsidRPr="008F1293">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C71ACA">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C71ACA">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C71ACA">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C71ACA">
      <w:pPr>
        <w:pStyle w:val="23"/>
        <w:widowControl w:val="0"/>
        <w:tabs>
          <w:tab w:val="left" w:pos="1276"/>
        </w:tabs>
        <w:spacing w:line="240" w:lineRule="auto"/>
        <w:ind w:firstLine="567"/>
        <w:contextualSpacing/>
        <w:rPr>
          <w:rFonts w:ascii="GHEA Grapalat" w:hAnsi="GHEA Grapalat" w:cs="Sylfaen"/>
          <w:sz w:val="24"/>
          <w:szCs w:val="24"/>
        </w:rPr>
      </w:pPr>
    </w:p>
    <w:p w:rsidR="000313A6" w:rsidRPr="009044F1" w:rsidRDefault="00AA0AD8" w:rsidP="00C71ACA">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C71ACA">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71ACA">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C71ACA">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C71ACA">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C71ACA">
      <w:pPr>
        <w:widowControl w:val="0"/>
        <w:tabs>
          <w:tab w:val="left" w:pos="1134"/>
        </w:tabs>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C71ACA">
      <w:pPr>
        <w:pStyle w:val="a3"/>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A12D0A" w:rsidRPr="009044F1" w:rsidRDefault="00A12D0A" w:rsidP="00C71ACA">
      <w:pPr>
        <w:pStyle w:val="a3"/>
        <w:widowControl w:val="0"/>
        <w:tabs>
          <w:tab w:val="left" w:pos="1134"/>
        </w:tabs>
        <w:spacing w:line="240" w:lineRule="auto"/>
        <w:ind w:firstLine="567"/>
        <w:rPr>
          <w:rFonts w:ascii="GHEA Grapalat" w:hAnsi="GHEA Grapalat" w:cs="Sylfaen"/>
          <w:i w:val="0"/>
          <w:sz w:val="24"/>
          <w:szCs w:val="24"/>
        </w:rPr>
      </w:pPr>
    </w:p>
    <w:p w:rsidR="00096865" w:rsidRPr="00925DE0" w:rsidRDefault="007F245B" w:rsidP="00C71ACA">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0B7F9F" w:rsidRDefault="00030D40" w:rsidP="00C71ACA">
      <w:pPr>
        <w:widowControl w:val="0"/>
        <w:tabs>
          <w:tab w:val="left" w:pos="1276"/>
        </w:tabs>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0B7F9F">
        <w:rPr>
          <w:rFonts w:ascii="GHEA Grapalat" w:hAnsi="GHEA Grapalat"/>
          <w:color w:val="000000" w:themeColor="text1"/>
        </w:rPr>
        <w:t>.</w:t>
      </w:r>
    </w:p>
    <w:p w:rsidR="0085658A" w:rsidRDefault="00A6609C" w:rsidP="00934DA7">
      <w:pPr>
        <w:widowControl w:val="0"/>
        <w:tabs>
          <w:tab w:val="left" w:pos="1276"/>
        </w:tabs>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proofErr w:type="gramStart"/>
      <w:r w:rsidR="003D1A79">
        <w:rPr>
          <w:rFonts w:ascii="GHEA Grapalat" w:hAnsi="GHEA Grapalat"/>
        </w:rPr>
        <w:t>услуг</w:t>
      </w:r>
      <w:proofErr w:type="gramEnd"/>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w:t>
      </w:r>
      <w:r w:rsidR="00934DA7">
        <w:rPr>
          <w:rFonts w:ascii="GHEA Grapalat" w:hAnsi="GHEA Grapalat"/>
        </w:rPr>
        <w:t xml:space="preserve">ложение 4. 2) или наличных </w:t>
      </w:r>
      <w:proofErr w:type="spellStart"/>
      <w:r w:rsidR="00934DA7">
        <w:rPr>
          <w:rFonts w:ascii="GHEA Grapalat" w:hAnsi="GHEA Grapalat"/>
        </w:rPr>
        <w:t>дене</w:t>
      </w:r>
      <w:proofErr w:type="spellEnd"/>
      <w:r w:rsidR="00934DA7">
        <w:rPr>
          <w:rFonts w:ascii="GHEA Grapalat" w:hAnsi="GHEA Grapalat"/>
        </w:rPr>
        <w:t xml:space="preserve">. </w:t>
      </w:r>
      <w:proofErr w:type="gramStart"/>
      <w:r w:rsidR="00C77407" w:rsidRPr="008D2394">
        <w:rPr>
          <w:rFonts w:ascii="GHEA Grapalat" w:hAnsi="GHEA Grapalat"/>
        </w:rPr>
        <w:t>Причем  обеспечение</w:t>
      </w:r>
      <w:proofErr w:type="gramEnd"/>
      <w:r w:rsidR="00C77407" w:rsidRPr="008D2394">
        <w:rPr>
          <w:rFonts w:ascii="GHEA Grapalat" w:hAnsi="GHEA Grapalat"/>
        </w:rPr>
        <w:t xml:space="preserve">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C71ACA">
      <w:pPr>
        <w:widowControl w:val="0"/>
        <w:tabs>
          <w:tab w:val="left" w:pos="1276"/>
        </w:tabs>
        <w:ind w:firstLine="567"/>
        <w:jc w:val="both"/>
        <w:rPr>
          <w:rFonts w:ascii="GHEA Grapalat" w:hAnsi="GHEA Grapalat" w:cs="Sylfaen"/>
        </w:rPr>
      </w:pPr>
      <w:proofErr w:type="gramStart"/>
      <w:r w:rsidRPr="008D2394">
        <w:rPr>
          <w:rFonts w:ascii="GHEA Grapalat" w:hAnsi="GHEA Grapalat"/>
        </w:rPr>
        <w:t>Причем  обеспечение</w:t>
      </w:r>
      <w:proofErr w:type="gramEnd"/>
      <w:r w:rsidRPr="008D2394">
        <w:rPr>
          <w:rFonts w:ascii="GHEA Grapalat" w:hAnsi="GHEA Grapalat"/>
        </w:rPr>
        <w:t xml:space="preserve">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A12D0A">
        <w:rPr>
          <w:rFonts w:ascii="GHEA Grapalat" w:hAnsi="GHEA Grapalat"/>
        </w:rPr>
        <w:t>.</w:t>
      </w:r>
    </w:p>
    <w:p w:rsidR="00CD2651" w:rsidRPr="002E6E0C" w:rsidRDefault="00CD2651" w:rsidP="00C71ACA">
      <w:pPr>
        <w:widowControl w:val="0"/>
        <w:tabs>
          <w:tab w:val="left" w:pos="1276"/>
        </w:tabs>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proofErr w:type="gramStart"/>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proofErr w:type="gramEnd"/>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71ACA">
      <w:pPr>
        <w:widowControl w:val="0"/>
        <w:tabs>
          <w:tab w:val="left" w:pos="1276"/>
        </w:tabs>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w:t>
      </w:r>
      <w:proofErr w:type="gramStart"/>
      <w:r w:rsidRPr="002E6E0C">
        <w:rPr>
          <w:rFonts w:ascii="GHEA Grapalat" w:hAnsi="GHEA Grapalat" w:cs="Sylfaen"/>
        </w:rPr>
        <w:t>рабочих дней</w:t>
      </w:r>
      <w:proofErr w:type="gramEnd"/>
      <w:r w:rsidRPr="002E6E0C">
        <w:rPr>
          <w:rFonts w:ascii="GHEA Grapalat" w:hAnsi="GHEA Grapalat" w:cs="Sylfaen"/>
        </w:rPr>
        <w:t xml:space="preserve"> следующих со дня полного принятия заказчиком результата выполнения договора.</w:t>
      </w:r>
    </w:p>
    <w:p w:rsidR="00A12D0A" w:rsidRDefault="00CD2651" w:rsidP="00C71ACA">
      <w:pPr>
        <w:widowControl w:val="0"/>
        <w:tabs>
          <w:tab w:val="left" w:pos="1276"/>
        </w:tabs>
        <w:ind w:firstLine="567"/>
        <w:jc w:val="both"/>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w:t>
      </w:r>
    </w:p>
    <w:p w:rsidR="00786738" w:rsidRPr="00707948" w:rsidRDefault="00A12D0A" w:rsidP="00C71ACA">
      <w:pPr>
        <w:widowControl w:val="0"/>
        <w:tabs>
          <w:tab w:val="left" w:pos="1276"/>
        </w:tabs>
        <w:ind w:firstLine="567"/>
        <w:jc w:val="both"/>
        <w:rPr>
          <w:rFonts w:ascii="GHEA Grapalat" w:hAnsi="GHEA Grapalat"/>
        </w:rPr>
      </w:pPr>
      <w:r w:rsidRPr="0014372B">
        <w:rPr>
          <w:rFonts w:ascii="GHEA Grapalat" w:hAnsi="GHEA Grapalat" w:cs="Sylfaen"/>
          <w:lang w:val="hy-AM"/>
        </w:rPr>
        <w:t xml:space="preserve"> </w:t>
      </w:r>
      <w:r w:rsidR="00786738" w:rsidRPr="0014372B">
        <w:rPr>
          <w:rFonts w:ascii="GHEA Grapalat" w:hAnsi="GHEA Grapalat" w:cs="Sylfaen"/>
          <w:lang w:val="hy-AM"/>
        </w:rPr>
        <w:t xml:space="preserve">При этом, если договоры </w:t>
      </w:r>
      <w:r w:rsidR="00786738">
        <w:rPr>
          <w:rFonts w:ascii="GHEA Grapalat" w:hAnsi="GHEA Grapalat" w:cs="Sylfaen"/>
        </w:rPr>
        <w:t>о закупке</w:t>
      </w:r>
      <w:r w:rsidR="00786738" w:rsidRPr="0014372B">
        <w:rPr>
          <w:rFonts w:ascii="GHEA Grapalat" w:hAnsi="GHEA Grapalat" w:cs="Sylfaen"/>
          <w:lang w:val="hy-AM"/>
        </w:rPr>
        <w:t xml:space="preserve"> </w:t>
      </w:r>
      <w:r w:rsidR="00786738">
        <w:rPr>
          <w:rFonts w:ascii="GHEA Grapalat" w:hAnsi="GHEA Grapalat" w:cs="Sylfaen"/>
        </w:rPr>
        <w:t>работ</w:t>
      </w:r>
      <w:r w:rsidR="00786738"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00786738">
        <w:rPr>
          <w:rFonts w:ascii="GHEA Grapalat" w:hAnsi="GHEA Grapalat" w:cs="Sylfaen"/>
        </w:rPr>
        <w:t xml:space="preserve">выделенных </w:t>
      </w:r>
      <w:r w:rsidR="00786738" w:rsidRPr="0014372B">
        <w:rPr>
          <w:rFonts w:ascii="GHEA Grapalat" w:hAnsi="GHEA Grapalat" w:cs="Sylfaen"/>
          <w:lang w:val="hy-AM"/>
        </w:rPr>
        <w:t xml:space="preserve">финансовых </w:t>
      </w:r>
      <w:r w:rsidR="00786738">
        <w:rPr>
          <w:rFonts w:ascii="GHEA Grapalat" w:hAnsi="GHEA Grapalat" w:cs="Sylfaen"/>
        </w:rPr>
        <w:t>средств</w:t>
      </w:r>
      <w:r w:rsidR="00786738"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786738">
        <w:rPr>
          <w:rFonts w:ascii="GHEA Grapalat" w:hAnsi="GHEA Grapalat" w:cs="Sylfaen"/>
        </w:rPr>
        <w:t>.</w:t>
      </w:r>
    </w:p>
    <w:p w:rsidR="002406D8" w:rsidRPr="00853D2D" w:rsidRDefault="002406D8" w:rsidP="00C71ACA">
      <w:pPr>
        <w:widowControl w:val="0"/>
        <w:tabs>
          <w:tab w:val="left" w:pos="1276"/>
        </w:tabs>
        <w:ind w:firstLine="567"/>
        <w:jc w:val="both"/>
        <w:rPr>
          <w:rFonts w:ascii="GHEA Grapalat" w:hAnsi="GHEA Grapalat" w:cs="Sylfaen"/>
        </w:rPr>
      </w:pPr>
      <w:r w:rsidRPr="00853D2D">
        <w:rPr>
          <w:rFonts w:ascii="GHEA Grapalat" w:hAnsi="GHEA Grapalat" w:cs="Sylfaen"/>
        </w:rPr>
        <w:t xml:space="preserve">Обеспечение квалификации не подлежит возврату, если лицо, представившее его, нарушает предусмотренное </w:t>
      </w:r>
      <w:proofErr w:type="gramStart"/>
      <w:r w:rsidRPr="00853D2D">
        <w:rPr>
          <w:rFonts w:ascii="GHEA Grapalat" w:hAnsi="GHEA Grapalat" w:cs="Sylfaen"/>
        </w:rPr>
        <w:t>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w:t>
      </w:r>
      <w:proofErr w:type="gramEnd"/>
      <w:r w:rsidRPr="00853D2D">
        <w:rPr>
          <w:rFonts w:ascii="GHEA Grapalat" w:hAnsi="GHEA Grapalat" w:cs="Sylfaen"/>
        </w:rPr>
        <w:t>, которое влечет за собой одностороннее расторжение договора заказчиком.</w:t>
      </w:r>
    </w:p>
    <w:p w:rsidR="00366C4E" w:rsidRPr="00853D2D" w:rsidRDefault="00030D40" w:rsidP="00C71ACA">
      <w:pPr>
        <w:widowControl w:val="0"/>
        <w:tabs>
          <w:tab w:val="left" w:pos="1276"/>
        </w:tabs>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A12D0A" w:rsidRPr="008D2394">
        <w:rPr>
          <w:rFonts w:ascii="GHEA Grapalat" w:hAnsi="GHEA Grapalat"/>
        </w:rPr>
        <w:t xml:space="preserve">виде </w:t>
      </w:r>
      <w:r w:rsidR="00A12D0A">
        <w:rPr>
          <w:rFonts w:ascii="GHEA Grapalat" w:hAnsi="GHEA Grapalat"/>
        </w:rPr>
        <w:t xml:space="preserve">соглашения о неустойке </w:t>
      </w:r>
      <w:r w:rsidR="001723D6" w:rsidRPr="00853D2D">
        <w:rPr>
          <w:rFonts w:ascii="GHEA Grapalat" w:hAnsi="GHEA Grapalat"/>
        </w:rPr>
        <w:t>(Приложение 5</w:t>
      </w:r>
      <w:r w:rsidR="00A12D0A" w:rsidRPr="008F1293">
        <w:rPr>
          <w:rFonts w:ascii="GHEA Grapalat" w:hAnsi="GHEA Grapalat"/>
        </w:rPr>
        <w:t>.1</w:t>
      </w:r>
      <w:r w:rsidR="001723D6" w:rsidRPr="00853D2D">
        <w:rPr>
          <w:rFonts w:ascii="GHEA Grapalat" w:hAnsi="GHEA Grapalat"/>
        </w:rPr>
        <w:t>)</w:t>
      </w:r>
      <w:r w:rsidR="00375E5E" w:rsidRPr="00853D2D">
        <w:rPr>
          <w:rFonts w:ascii="GHEA Grapalat" w:hAnsi="GHEA Grapalat"/>
        </w:rPr>
        <w:t xml:space="preserve"> или наличных денег.</w:t>
      </w:r>
    </w:p>
    <w:p w:rsidR="0011249D" w:rsidRDefault="0058395E" w:rsidP="00C71ACA">
      <w:pPr>
        <w:widowControl w:val="0"/>
        <w:tabs>
          <w:tab w:val="left" w:pos="1276"/>
        </w:tabs>
        <w:ind w:firstLine="567"/>
        <w:jc w:val="both"/>
        <w:rPr>
          <w:rFonts w:ascii="GHEA Grapalat" w:hAnsi="GHEA Grapalat"/>
        </w:rPr>
      </w:pPr>
      <w:r w:rsidRPr="00AA515D">
        <w:rPr>
          <w:rFonts w:ascii="GHEA Grapalat" w:hAnsi="GHEA Grapalat"/>
        </w:rPr>
        <w:t xml:space="preserve">Если процедура закупки организована </w:t>
      </w:r>
      <w:proofErr w:type="gramStart"/>
      <w:r w:rsidR="0011249D" w:rsidRPr="00AA515D">
        <w:rPr>
          <w:rFonts w:ascii="GHEA Grapalat" w:hAnsi="GHEA Grapalat"/>
        </w:rPr>
        <w:t>по лотам</w:t>
      </w:r>
      <w:proofErr w:type="gramEnd"/>
      <w:r w:rsidR="0011249D" w:rsidRPr="00AA515D">
        <w:rPr>
          <w:rFonts w:ascii="GHEA Grapalat" w:hAnsi="GHEA Grapalat"/>
        </w:rPr>
        <w:t xml:space="preserve">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w:t>
      </w:r>
      <w:r w:rsidR="0011249D" w:rsidRPr="00AA515D">
        <w:rPr>
          <w:rFonts w:ascii="GHEA Grapalat" w:hAnsi="GHEA Grapalat"/>
        </w:rPr>
        <w:lastRenderedPageBreak/>
        <w:t xml:space="preserve">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C71ACA">
      <w:pPr>
        <w:widowControl w:val="0"/>
        <w:tabs>
          <w:tab w:val="left" w:pos="1276"/>
        </w:tabs>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A12D0A">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C71ACA">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C71ACA">
      <w:pPr>
        <w:widowControl w:val="0"/>
        <w:tabs>
          <w:tab w:val="left" w:pos="1276"/>
        </w:tabs>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xml:space="preserve">, однако для полного выполнения договора и в дальнейшем требуются финансовые средства, то </w:t>
      </w:r>
      <w:proofErr w:type="gramStart"/>
      <w:r w:rsidR="00D32092" w:rsidRPr="00A21022">
        <w:rPr>
          <w:rFonts w:ascii="GHEA Grapalat" w:hAnsi="GHEA Grapalat" w:cs="Sylfaen"/>
        </w:rPr>
        <w:t>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proofErr w:type="gramEnd"/>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C71ACA">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rsidR="005162B1" w:rsidRPr="009044F1" w:rsidRDefault="00030D40" w:rsidP="00C71ACA">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A12D0A" w:rsidP="00A12D0A">
      <w:pPr>
        <w:jc w:val="both"/>
        <w:rPr>
          <w:rFonts w:ascii="GHEA Grapalat" w:hAnsi="GHEA Grapalat"/>
        </w:rPr>
      </w:pPr>
      <w:r>
        <w:rPr>
          <w:rFonts w:ascii="GHEA Grapalat" w:hAnsi="GHEA Grapalat"/>
          <w:b/>
        </w:rPr>
        <w:t xml:space="preserve">       </w:t>
      </w:r>
      <w:r w:rsidR="0074650E"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0074650E" w:rsidRPr="0074650E">
        <w:rPr>
          <w:rFonts w:ascii="GHEA Grapalat" w:hAnsi="GHEA Grapalat"/>
        </w:rPr>
        <w:t xml:space="preserve">представляет требование о выплате обеспечения </w:t>
      </w:r>
      <w:proofErr w:type="gramStart"/>
      <w:r w:rsidR="0074650E" w:rsidRPr="0074650E">
        <w:rPr>
          <w:rFonts w:ascii="GHEA Grapalat" w:hAnsi="GHEA Grapalat"/>
        </w:rPr>
        <w:t>договора  и</w:t>
      </w:r>
      <w:proofErr w:type="gramEnd"/>
      <w:r w:rsidR="0074650E" w:rsidRPr="0074650E">
        <w:rPr>
          <w:rFonts w:ascii="GHEA Grapalat" w:hAnsi="GHEA Grapalat"/>
        </w:rPr>
        <w:t xml:space="preserve"> квалификации банку, а в случае обеспечения, представленного в виде наличных денег</w:t>
      </w:r>
      <w:r w:rsidR="0074650E" w:rsidRPr="0074650E">
        <w:rPr>
          <w:rFonts w:ascii="GHEA Grapalat" w:hAnsi="GHEA Grapalat"/>
          <w:lang w:val="hy-AM"/>
        </w:rPr>
        <w:t>-</w:t>
      </w:r>
      <w:r w:rsidR="0074650E" w:rsidRPr="0074650E">
        <w:rPr>
          <w:rFonts w:ascii="GHEA Grapalat" w:hAnsi="GHEA Grapalat"/>
        </w:rPr>
        <w:t xml:space="preserve"> </w:t>
      </w:r>
      <w:r w:rsidR="00004B08">
        <w:rPr>
          <w:rFonts w:ascii="GHEA Grapalat" w:hAnsi="GHEA Grapalat"/>
        </w:rPr>
        <w:t>Министерству Финансов РА</w:t>
      </w:r>
      <w:r w:rsidR="0074650E" w:rsidRPr="0074650E">
        <w:rPr>
          <w:rFonts w:ascii="GHEA Grapalat" w:hAnsi="GHEA Grapalat"/>
          <w:lang w:val="hy-AM"/>
        </w:rPr>
        <w:t>,</w:t>
      </w:r>
      <w:r w:rsidR="0074650E"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0074650E" w:rsidRPr="0074650E">
        <w:rPr>
          <w:rFonts w:ascii="GHEA Grapalat" w:hAnsi="GHEA Grapalat"/>
        </w:rPr>
        <w:t xml:space="preserve">рабочих дней, следующих за днем возникновения основания для </w:t>
      </w:r>
      <w:proofErr w:type="spellStart"/>
      <w:r w:rsidR="0074650E" w:rsidRPr="0074650E">
        <w:rPr>
          <w:rFonts w:ascii="GHEA Grapalat" w:hAnsi="GHEA Grapalat"/>
        </w:rPr>
        <w:t>вылаты</w:t>
      </w:r>
      <w:proofErr w:type="spellEnd"/>
      <w:r w:rsidR="0074650E" w:rsidRPr="0074650E">
        <w:rPr>
          <w:rFonts w:ascii="GHEA Grapalat" w:hAnsi="GHEA Grapalat"/>
        </w:rPr>
        <w:t xml:space="preserve"> </w:t>
      </w:r>
      <w:r w:rsidR="0074650E"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0074650E"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0074650E" w:rsidRPr="00F2342B">
        <w:rPr>
          <w:rFonts w:ascii="GHEA Grapalat" w:hAnsi="GHEA Grapalat"/>
        </w:rPr>
        <w:t>в</w:t>
      </w:r>
      <w:proofErr w:type="spellEnd"/>
      <w:r w:rsidR="0074650E" w:rsidRPr="00F2342B">
        <w:rPr>
          <w:rFonts w:ascii="GHEA Grapalat" w:hAnsi="GHEA Grapalat"/>
        </w:rPr>
        <w:t xml:space="preserve"> течение двух рабочих дней после получения</w:t>
      </w:r>
      <w:r w:rsidR="0074650E" w:rsidRPr="0074650E">
        <w:rPr>
          <w:rFonts w:ascii="GHEA Grapalat" w:hAnsi="GHEA Grapalat"/>
        </w:rPr>
        <w:t xml:space="preserve"> отказа.</w:t>
      </w:r>
    </w:p>
    <w:p w:rsidR="00004B08" w:rsidRPr="00F2342B" w:rsidRDefault="003F7E4D" w:rsidP="00C71AC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proofErr w:type="gramStart"/>
      <w:r w:rsidR="003333FB" w:rsidRPr="00F2342B">
        <w:rPr>
          <w:rFonts w:ascii="GHEA Grapalat" w:hAnsi="GHEA Grapalat"/>
        </w:rPr>
        <w:t>уведомляет;</w:t>
      </w:r>
      <w:r w:rsidR="00004B08" w:rsidRPr="00F2342B">
        <w:rPr>
          <w:rFonts w:ascii="GHEA Grapalat" w:hAnsi="GHEA Grapalat"/>
        </w:rPr>
        <w:t>:</w:t>
      </w:r>
      <w:proofErr w:type="gramEnd"/>
    </w:p>
    <w:p w:rsidR="00004B08" w:rsidRPr="00F2342B" w:rsidRDefault="00004B08" w:rsidP="00C71AC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C71AC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C71ACA">
      <w:pPr>
        <w:jc w:val="both"/>
        <w:rPr>
          <w:rFonts w:ascii="GHEA Grapalat" w:hAnsi="GHEA Grapalat"/>
          <w:b/>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C71ACA">
      <w:pPr>
        <w:rPr>
          <w:rFonts w:ascii="GHEA Grapalat" w:hAnsi="GHEA Grapalat"/>
          <w:b/>
        </w:rPr>
      </w:pPr>
    </w:p>
    <w:p w:rsidR="00096865" w:rsidRDefault="002807DD" w:rsidP="00C71ACA">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C71ACA">
      <w:pPr>
        <w:rPr>
          <w:rFonts w:ascii="GHEA Grapalat" w:hAnsi="GHEA Grapalat" w:cs="Arial"/>
          <w:b/>
        </w:rPr>
      </w:pPr>
    </w:p>
    <w:p w:rsidR="00096865" w:rsidRPr="009044F1" w:rsidRDefault="00096865" w:rsidP="00C71ACA">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C71ACA">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C71ACA">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
        <w:t>13</w:t>
      </w:r>
      <w:r w:rsidRPr="009044F1">
        <w:rPr>
          <w:rFonts w:ascii="GHEA Grapalat" w:hAnsi="GHEA Grapalat"/>
        </w:rPr>
        <w:t>.</w:t>
      </w:r>
    </w:p>
    <w:p w:rsidR="00096865" w:rsidRPr="009044F1" w:rsidRDefault="00096865" w:rsidP="00C71ACA">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C71ACA">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C71ACA">
      <w:pPr>
        <w:widowControl w:val="0"/>
        <w:tabs>
          <w:tab w:val="left" w:pos="1276"/>
        </w:tabs>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A12D0A" w:rsidRPr="009044F1" w:rsidRDefault="00A12D0A" w:rsidP="00C71ACA">
      <w:pPr>
        <w:widowControl w:val="0"/>
        <w:tabs>
          <w:tab w:val="left" w:pos="1276"/>
        </w:tabs>
        <w:ind w:firstLine="567"/>
        <w:jc w:val="both"/>
        <w:rPr>
          <w:rFonts w:ascii="GHEA Grapalat" w:hAnsi="GHEA Grapalat" w:cs="Sylfaen"/>
        </w:rPr>
      </w:pPr>
    </w:p>
    <w:p w:rsidR="00096865" w:rsidRPr="009044F1" w:rsidRDefault="008D5016" w:rsidP="00C71ACA">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C71AC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C71AC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C71AC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C71AC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C71ACA">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C71ACA">
      <w:pPr>
        <w:jc w:val="both"/>
        <w:rPr>
          <w:rFonts w:ascii="GHEA Grapalat" w:hAnsi="GHEA Grapalat"/>
        </w:rPr>
      </w:pPr>
      <w:r>
        <w:rPr>
          <w:rFonts w:ascii="GHEA Grapalat" w:hAnsi="GHEA Grapalat"/>
        </w:rPr>
        <w:t xml:space="preserve">       </w:t>
      </w:r>
      <w:r w:rsidRPr="00570BBD">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w:t>
      </w:r>
      <w:r w:rsidRPr="00570BBD">
        <w:rPr>
          <w:rFonts w:ascii="GHEA Grapalat" w:hAnsi="GHEA Grapalat"/>
        </w:rPr>
        <w:lastRenderedPageBreak/>
        <w:t>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C71AC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C71AC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C71AC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C71AC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C71AC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C71AC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C71AC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C71AC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C71AC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C71AC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C71AC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C71AC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C71AC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C71ACA">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C71AC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C71AC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C71AC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C71AC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C71AC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C71ACA">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C71ACA">
      <w:pPr>
        <w:widowControl w:val="0"/>
        <w:jc w:val="both"/>
        <w:rPr>
          <w:rFonts w:ascii="GHEA Grapalat" w:hAnsi="GHEA Grapalat" w:cs="Sylfaen"/>
          <w:b/>
        </w:rPr>
      </w:pPr>
    </w:p>
    <w:p w:rsidR="004373E3" w:rsidRDefault="004373E3" w:rsidP="00C71ACA">
      <w:pPr>
        <w:rPr>
          <w:rFonts w:ascii="GHEA Grapalat" w:hAnsi="GHEA Grapalat"/>
          <w:b/>
        </w:rPr>
      </w:pPr>
    </w:p>
    <w:p w:rsidR="00503980" w:rsidRDefault="00503980" w:rsidP="00C71ACA">
      <w:pPr>
        <w:rPr>
          <w:rFonts w:ascii="GHEA Grapalat" w:hAnsi="GHEA Grapalat"/>
          <w:b/>
        </w:rPr>
      </w:pPr>
      <w:r>
        <w:rPr>
          <w:rFonts w:ascii="GHEA Grapalat" w:hAnsi="GHEA Grapalat"/>
          <w:b/>
        </w:rPr>
        <w:br w:type="page"/>
      </w:r>
    </w:p>
    <w:p w:rsidR="00096865" w:rsidRPr="00374F4A" w:rsidRDefault="00096865" w:rsidP="00C71ACA">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C71ACA">
      <w:pPr>
        <w:widowControl w:val="0"/>
        <w:jc w:val="center"/>
        <w:rPr>
          <w:rFonts w:ascii="GHEA Grapalat" w:hAnsi="GHEA Grapalat"/>
          <w:b/>
        </w:rPr>
      </w:pPr>
    </w:p>
    <w:p w:rsidR="00096865" w:rsidRPr="009044F1" w:rsidRDefault="00096865" w:rsidP="00C71ACA">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31C22">
        <w:rPr>
          <w:rFonts w:ascii="GHEA Grapalat" w:hAnsi="GHEA Grapalat"/>
          <w:b/>
        </w:rPr>
        <w:t>ЗАПРОС КОТИРОВОК</w:t>
      </w:r>
    </w:p>
    <w:p w:rsidR="00096865" w:rsidRPr="009044F1" w:rsidRDefault="00096865" w:rsidP="00C71ACA">
      <w:pPr>
        <w:widowControl w:val="0"/>
        <w:jc w:val="center"/>
        <w:rPr>
          <w:rFonts w:ascii="GHEA Grapalat" w:hAnsi="GHEA Grapalat"/>
        </w:rPr>
      </w:pPr>
    </w:p>
    <w:p w:rsidR="00096865" w:rsidRPr="009044F1" w:rsidRDefault="008D5016" w:rsidP="00C71ACA">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C71ACA">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71ACA">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71ACA">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C71ACA">
      <w:pPr>
        <w:widowControl w:val="0"/>
        <w:jc w:val="center"/>
        <w:rPr>
          <w:rFonts w:ascii="GHEA Grapalat" w:hAnsi="GHEA Grapalat"/>
          <w:b/>
        </w:rPr>
      </w:pPr>
    </w:p>
    <w:p w:rsidR="00096865" w:rsidRPr="009044F1" w:rsidRDefault="008D5016" w:rsidP="00C71ACA">
      <w:pPr>
        <w:widowControl w:val="0"/>
        <w:jc w:val="center"/>
        <w:rPr>
          <w:rFonts w:ascii="GHEA Grapalat" w:hAnsi="GHEA Grapalat"/>
          <w:b/>
        </w:rPr>
      </w:pPr>
      <w:r w:rsidRPr="009044F1">
        <w:rPr>
          <w:rFonts w:ascii="GHEA Grapalat" w:hAnsi="GHEA Grapalat"/>
          <w:b/>
        </w:rPr>
        <w:t>2. ЗАЯВКА НА ПРОЦЕДУРУ</w:t>
      </w:r>
    </w:p>
    <w:p w:rsidR="000A0E52" w:rsidRDefault="000A0E52" w:rsidP="00C71ACA">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71ACA">
      <w:pPr>
        <w:widowControl w:val="0"/>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C71ACA">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9D7EFF" w:rsidRPr="00D3436F" w:rsidRDefault="009D7EFF" w:rsidP="00C71ACA">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71ACA">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2"/>
        <w:t>14</w:t>
      </w:r>
    </w:p>
    <w:p w:rsidR="006505D2" w:rsidRPr="00B138F3" w:rsidRDefault="002C4DBF" w:rsidP="00C71ACA">
      <w:pPr>
        <w:widowControl w:val="0"/>
        <w:tabs>
          <w:tab w:val="left" w:pos="1134"/>
        </w:tabs>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rsidR="00E67BA7" w:rsidRPr="00E267E5" w:rsidRDefault="00096865" w:rsidP="00C71ACA">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w:t>
      </w:r>
      <w:proofErr w:type="gramStart"/>
      <w:r w:rsidR="008F7138" w:rsidRPr="00A60FE7">
        <w:rPr>
          <w:rFonts w:ascii="GHEA Grapalat" w:hAnsi="GHEA Grapalat"/>
        </w:rPr>
        <w:t xml:space="preserve">прибыли) </w:t>
      </w:r>
      <w:r w:rsidR="006B2A75" w:rsidRPr="00A60FE7">
        <w:rPr>
          <w:rFonts w:ascii="GHEA Grapalat" w:hAnsi="GHEA Grapalat"/>
        </w:rPr>
        <w:t xml:space="preserve"> </w:t>
      </w:r>
      <w:r w:rsidRPr="009044F1">
        <w:rPr>
          <w:rFonts w:ascii="GHEA Grapalat" w:hAnsi="GHEA Grapalat"/>
        </w:rPr>
        <w:t>и</w:t>
      </w:r>
      <w:proofErr w:type="gramEnd"/>
      <w:r w:rsidRPr="009044F1">
        <w:rPr>
          <w:rFonts w:ascii="GHEA Grapalat" w:hAnsi="GHEA Grapalat"/>
        </w:rPr>
        <w:t xml:space="preserve">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C71ACA">
      <w:pPr>
        <w:widowControl w:val="0"/>
        <w:jc w:val="center"/>
        <w:rPr>
          <w:rFonts w:ascii="GHEA Grapalat" w:hAnsi="GHEA Grapalat"/>
          <w:b/>
        </w:rPr>
      </w:pPr>
    </w:p>
    <w:p w:rsidR="00E24455" w:rsidRDefault="00E24455" w:rsidP="00C71ACA">
      <w:pPr>
        <w:widowControl w:val="0"/>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71ACA">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71ACA">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A12D0A" w:rsidRPr="008F1293">
        <w:rPr>
          <w:rFonts w:ascii="GHEA Grapalat" w:hAnsi="GHEA Grapalat"/>
        </w:rPr>
        <w:t>1</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71ACA">
      <w:pPr>
        <w:widowControl w:val="0"/>
        <w:ind w:firstLine="567"/>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w:t>
      </w:r>
      <w:r w:rsidRPr="002658C9">
        <w:rPr>
          <w:rFonts w:ascii="GHEA Grapalat" w:hAnsi="GHEA Grapalat"/>
        </w:rPr>
        <w:lastRenderedPageBreak/>
        <w:t>(далее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71ACA">
      <w:pPr>
        <w:widowControl w:val="0"/>
        <w:tabs>
          <w:tab w:val="left" w:pos="1134"/>
        </w:tabs>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71ACA">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71ACA">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71ACA">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71ACA">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71ACA">
      <w:pPr>
        <w:widowControl w:val="0"/>
        <w:tabs>
          <w:tab w:val="left" w:pos="1134"/>
        </w:tabs>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71ACA">
      <w:pPr>
        <w:widowControl w:val="0"/>
        <w:tabs>
          <w:tab w:val="left" w:pos="1134"/>
        </w:tabs>
        <w:ind w:firstLine="567"/>
        <w:jc w:val="both"/>
        <w:rPr>
          <w:rFonts w:ascii="GHEA Grapalat" w:hAnsi="GHEA Grapalat" w:cs="Sylfaen"/>
        </w:rPr>
      </w:pPr>
    </w:p>
    <w:p w:rsidR="009C1687" w:rsidRDefault="009C1687" w:rsidP="00C71ACA">
      <w:pPr>
        <w:rPr>
          <w:rFonts w:ascii="GHEA Grapalat" w:hAnsi="GHEA Grapalat"/>
          <w:b/>
        </w:rPr>
      </w:pPr>
    </w:p>
    <w:p w:rsidR="00107A05" w:rsidRDefault="00107A05" w:rsidP="00C71ACA">
      <w:pPr>
        <w:rPr>
          <w:rFonts w:ascii="GHEA Grapalat" w:hAnsi="GHEA Grapalat"/>
          <w:b/>
        </w:rPr>
      </w:pPr>
      <w:r>
        <w:rPr>
          <w:rFonts w:ascii="GHEA Grapalat" w:hAnsi="GHEA Grapalat"/>
          <w:b/>
        </w:rPr>
        <w:br w:type="page"/>
      </w:r>
    </w:p>
    <w:p w:rsidR="00B2572B" w:rsidRPr="00374F4A" w:rsidRDefault="00B2572B" w:rsidP="00C71ACA">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C71ACA">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B31C22">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DB5381">
        <w:rPr>
          <w:rFonts w:ascii="GHEA Grapalat" w:hAnsi="GHEA Grapalat"/>
          <w:b/>
          <w:sz w:val="24"/>
          <w:szCs w:val="24"/>
        </w:rPr>
        <w:t>MHAHQAMD-GHTsDzB-</w:t>
      </w:r>
      <w:r w:rsidR="00D25763">
        <w:rPr>
          <w:rFonts w:ascii="GHEA Grapalat" w:hAnsi="GHEA Grapalat"/>
          <w:b/>
          <w:sz w:val="24"/>
          <w:szCs w:val="24"/>
        </w:rPr>
        <w:t>26/1</w:t>
      </w:r>
      <w:r w:rsidR="006132ED">
        <w:rPr>
          <w:rFonts w:ascii="GHEA Grapalat" w:hAnsi="GHEA Grapalat"/>
          <w:sz w:val="24"/>
          <w:szCs w:val="24"/>
        </w:rPr>
        <w:t>"</w:t>
      </w:r>
    </w:p>
    <w:p w:rsidR="00B2572B" w:rsidRDefault="00B2572B" w:rsidP="00C71ACA">
      <w:pPr>
        <w:widowControl w:val="0"/>
        <w:jc w:val="center"/>
        <w:rPr>
          <w:rFonts w:ascii="GHEA Grapalat" w:hAnsi="GHEA Grapalat" w:cs="Sylfaen"/>
          <w:b/>
        </w:rPr>
      </w:pPr>
    </w:p>
    <w:p w:rsidR="00D87B1D" w:rsidRPr="00374F4A" w:rsidRDefault="00D87B1D" w:rsidP="00C71ACA">
      <w:pPr>
        <w:widowControl w:val="0"/>
        <w:jc w:val="center"/>
        <w:rPr>
          <w:rFonts w:ascii="GHEA Grapalat" w:hAnsi="GHEA Grapalat" w:cs="Sylfaen"/>
          <w:b/>
        </w:rPr>
      </w:pPr>
    </w:p>
    <w:p w:rsidR="00B2572B" w:rsidRPr="00374F4A" w:rsidRDefault="00B2572B" w:rsidP="00C71ACA">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C71ACA">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31C22">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C71ACA">
      <w:pPr>
        <w:widowControl w:val="0"/>
        <w:jc w:val="center"/>
        <w:rPr>
          <w:rFonts w:ascii="GHEA Grapalat" w:hAnsi="GHEA Grapalat"/>
        </w:rPr>
      </w:pPr>
    </w:p>
    <w:p w:rsidR="00374F4A" w:rsidRPr="00C4157A" w:rsidRDefault="00374F4A" w:rsidP="00C71ACA">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C71ACA">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C71ACA">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C71ACA">
      <w:pPr>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C71ACA">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DB5381">
        <w:rPr>
          <w:rFonts w:ascii="GHEA Grapalat" w:hAnsi="GHEA Grapalat"/>
        </w:rPr>
        <w:t>MHAHQAMD-GHTsDzB-</w:t>
      </w:r>
      <w:r w:rsidR="00D25763">
        <w:rPr>
          <w:rFonts w:ascii="GHEA Grapalat" w:hAnsi="GHEA Grapalat"/>
        </w:rPr>
        <w:t>26/1</w:t>
      </w:r>
      <w:r w:rsidR="006132ED">
        <w:rPr>
          <w:rFonts w:ascii="GHEA Grapalat" w:hAnsi="GHEA Grapalat"/>
        </w:rPr>
        <w:t>"</w:t>
      </w:r>
    </w:p>
    <w:p w:rsidR="00374F4A" w:rsidRPr="00C4157A" w:rsidRDefault="00374F4A" w:rsidP="00C71ACA">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EC5E2C" w:rsidP="00C71ACA">
      <w:pPr>
        <w:jc w:val="both"/>
        <w:rPr>
          <w:rFonts w:ascii="GHEA Grapalat" w:hAnsi="GHEA Grapalat"/>
        </w:rPr>
      </w:pPr>
      <w:r>
        <w:rPr>
          <w:rFonts w:ascii="GHEA Grapalat" w:hAnsi="GHEA Grapalat"/>
        </w:rPr>
        <w:t xml:space="preserve">запрос </w:t>
      </w:r>
      <w:proofErr w:type="spellStart"/>
      <w:r>
        <w:rPr>
          <w:rFonts w:ascii="GHEA Grapalat" w:hAnsi="GHEA Grapalat"/>
        </w:rPr>
        <w:t>котировока</w:t>
      </w:r>
      <w:proofErr w:type="spellEnd"/>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C71ACA">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C71ACA">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C71ACA">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C71ACA">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C71ACA">
      <w:pPr>
        <w:jc w:val="both"/>
        <w:rPr>
          <w:rFonts w:ascii="GHEA Grapalat" w:hAnsi="GHEA Grapalat"/>
        </w:rPr>
      </w:pPr>
    </w:p>
    <w:p w:rsidR="000612B9" w:rsidRDefault="004F0CAA" w:rsidP="00C71ACA">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C71ACA">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C71ACA">
      <w:pPr>
        <w:jc w:val="both"/>
        <w:rPr>
          <w:rFonts w:ascii="GHEA Grapalat" w:hAnsi="GHEA Grapalat"/>
        </w:rPr>
      </w:pPr>
    </w:p>
    <w:p w:rsidR="00374F4A" w:rsidRPr="00B443ED" w:rsidRDefault="00374F4A" w:rsidP="00C71ACA">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C71ACA">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C71ACA">
      <w:pPr>
        <w:jc w:val="both"/>
        <w:rPr>
          <w:rFonts w:ascii="GHEA Grapalat" w:hAnsi="GHEA Grapalat"/>
        </w:rPr>
      </w:pPr>
    </w:p>
    <w:p w:rsidR="00374F4A" w:rsidRPr="008E7F24" w:rsidRDefault="00374F4A" w:rsidP="00C71ACA">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C71ACA">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C71ACA">
      <w:pPr>
        <w:jc w:val="both"/>
        <w:rPr>
          <w:rFonts w:ascii="GHEA Grapalat" w:hAnsi="GHEA Grapalat"/>
        </w:rPr>
      </w:pPr>
    </w:p>
    <w:p w:rsidR="009E1181" w:rsidRDefault="00F96993" w:rsidP="00C71ACA">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C71ACA">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C71ACA">
      <w:pPr>
        <w:jc w:val="both"/>
        <w:rPr>
          <w:rFonts w:ascii="GHEA Grapalat" w:hAnsi="GHEA Grapalat"/>
          <w:sz w:val="18"/>
          <w:szCs w:val="18"/>
        </w:rPr>
      </w:pPr>
    </w:p>
    <w:p w:rsidR="00B16483" w:rsidRPr="00B16483" w:rsidRDefault="00B16483" w:rsidP="00C71ACA">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C71ACA">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C71ACA">
      <w:pPr>
        <w:tabs>
          <w:tab w:val="left" w:pos="7371"/>
        </w:tabs>
        <w:ind w:left="3544" w:firstLine="3"/>
        <w:jc w:val="both"/>
        <w:rPr>
          <w:rFonts w:ascii="GHEA Grapalat" w:hAnsi="GHEA Grapalat"/>
          <w:sz w:val="16"/>
        </w:rPr>
      </w:pPr>
    </w:p>
    <w:p w:rsidR="00B0401C" w:rsidRDefault="00B0401C" w:rsidP="00C71ACA">
      <w:pPr>
        <w:widowControl w:val="0"/>
        <w:jc w:val="both"/>
        <w:rPr>
          <w:rFonts w:ascii="GHEA Grapalat" w:hAnsi="GHEA Grapalat"/>
        </w:rPr>
      </w:pPr>
    </w:p>
    <w:p w:rsidR="00B0401C" w:rsidRDefault="00B0401C" w:rsidP="00C71ACA">
      <w:pPr>
        <w:widowControl w:val="0"/>
        <w:jc w:val="both"/>
        <w:rPr>
          <w:rFonts w:ascii="GHEA Grapalat" w:hAnsi="GHEA Grapalat"/>
        </w:rPr>
      </w:pPr>
    </w:p>
    <w:p w:rsidR="00B0401C" w:rsidRDefault="00B0401C" w:rsidP="00C71ACA">
      <w:pPr>
        <w:widowControl w:val="0"/>
        <w:jc w:val="both"/>
        <w:rPr>
          <w:rFonts w:ascii="GHEA Grapalat" w:hAnsi="GHEA Grapalat"/>
        </w:rPr>
      </w:pPr>
    </w:p>
    <w:p w:rsidR="00B0401C" w:rsidRDefault="00B0401C" w:rsidP="00C71ACA">
      <w:pPr>
        <w:widowControl w:val="0"/>
        <w:jc w:val="both"/>
        <w:rPr>
          <w:rFonts w:ascii="GHEA Grapalat" w:hAnsi="GHEA Grapalat"/>
        </w:rPr>
      </w:pPr>
    </w:p>
    <w:p w:rsidR="006B3E56" w:rsidRDefault="006B3E56" w:rsidP="00C71ACA">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C71ACA">
      <w:pPr>
        <w:widowControl w:val="0"/>
        <w:ind w:left="2835"/>
        <w:jc w:val="both"/>
        <w:rPr>
          <w:rFonts w:ascii="GHEA Grapalat" w:hAnsi="GHEA Grapalat"/>
          <w:sz w:val="16"/>
        </w:rPr>
      </w:pPr>
      <w:r>
        <w:rPr>
          <w:rFonts w:ascii="GHEA Grapalat" w:hAnsi="GHEA Grapalat"/>
          <w:sz w:val="16"/>
        </w:rPr>
        <w:t>наименование участника</w:t>
      </w:r>
    </w:p>
    <w:p w:rsidR="00D87B1D" w:rsidRDefault="00D87B1D" w:rsidP="00C71ACA">
      <w:pPr>
        <w:widowControl w:val="0"/>
        <w:ind w:left="2835"/>
        <w:jc w:val="both"/>
        <w:rPr>
          <w:rFonts w:ascii="GHEA Grapalat" w:hAnsi="GHEA Grapalat"/>
          <w:sz w:val="16"/>
        </w:rPr>
      </w:pPr>
    </w:p>
    <w:p w:rsidR="00833D4F" w:rsidRPr="001E7AA5" w:rsidRDefault="009917C0" w:rsidP="00C71ACA">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C71ACA">
      <w:pPr>
        <w:widowControl w:val="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C71ACA">
      <w:pPr>
        <w:rPr>
          <w:rFonts w:ascii="GHEA Grapalat" w:hAnsi="GHEA Grapalat"/>
          <w:i/>
          <w:sz w:val="16"/>
          <w:vertAlign w:val="superscript"/>
          <w:lang w:val="es-ES"/>
        </w:rPr>
      </w:pPr>
    </w:p>
    <w:p w:rsidR="00833D4F" w:rsidRPr="001E7AA5" w:rsidRDefault="00833D4F" w:rsidP="00C71ACA">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B31C22">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036C53">
        <w:rPr>
          <w:rFonts w:ascii="GHEA Grapalat" w:hAnsi="GHEA Grapalat"/>
        </w:rPr>
        <w:t>"</w:t>
      </w:r>
      <w:r w:rsidR="00DB5381">
        <w:rPr>
          <w:rFonts w:ascii="GHEA Grapalat" w:hAnsi="GHEA Grapalat"/>
        </w:rPr>
        <w:t>MHAHQAMD-GHTsDzB-</w:t>
      </w:r>
      <w:r w:rsidR="00D25763">
        <w:rPr>
          <w:rFonts w:ascii="GHEA Grapalat" w:hAnsi="GHEA Grapalat"/>
        </w:rPr>
        <w:t>26/1</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C71ACA">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C71ACA">
      <w:pPr>
        <w:widowControl w:val="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rsidR="006B3E56" w:rsidRPr="006F3CBD" w:rsidRDefault="006F3CBD" w:rsidP="00C71ACA">
      <w:pPr>
        <w:pStyle w:val="aff"/>
        <w:widowControl w:val="0"/>
        <w:numPr>
          <w:ilvl w:val="0"/>
          <w:numId w:val="33"/>
        </w:numPr>
        <w:tabs>
          <w:tab w:val="left" w:pos="567"/>
        </w:tabs>
        <w:jc w:val="both"/>
        <w:rPr>
          <w:rFonts w:ascii="GHEA Grapalat" w:hAnsi="GHEA Grapalat" w:cs="Arial"/>
        </w:rPr>
      </w:pPr>
      <w:r>
        <w:rPr>
          <w:rFonts w:ascii="GHEA Grapalat" w:hAnsi="GHEA Grapalat"/>
        </w:rPr>
        <w:lastRenderedPageBreak/>
        <w:t xml:space="preserve"> </w:t>
      </w:r>
      <w:r w:rsidR="006B3E56" w:rsidRPr="006F3CBD">
        <w:rPr>
          <w:rFonts w:ascii="GHEA Grapalat" w:hAnsi="GHEA Grapalat"/>
        </w:rPr>
        <w:t xml:space="preserve">в рамках участия в </w:t>
      </w:r>
      <w:r w:rsidR="00B31C22">
        <w:rPr>
          <w:rFonts w:ascii="GHEA Grapalat" w:hAnsi="GHEA Grapalat"/>
        </w:rPr>
        <w:t>запросе котировок</w:t>
      </w:r>
      <w:r w:rsidR="00305944" w:rsidRPr="006F3CBD">
        <w:rPr>
          <w:rFonts w:ascii="GHEA Grapalat" w:hAnsi="GHEA Grapalat"/>
        </w:rPr>
        <w:t xml:space="preserve"> </w:t>
      </w:r>
      <w:r w:rsidR="00036C53">
        <w:rPr>
          <w:rFonts w:ascii="GHEA Grapalat" w:hAnsi="GHEA Grapalat"/>
        </w:rPr>
        <w:t>под кодом "</w:t>
      </w:r>
      <w:r w:rsidR="00DB5381">
        <w:rPr>
          <w:rFonts w:ascii="GHEA Grapalat" w:hAnsi="GHEA Grapalat"/>
        </w:rPr>
        <w:t>MHAHQAMD-GHTsDzB-</w:t>
      </w:r>
      <w:r w:rsidR="00D25763">
        <w:rPr>
          <w:rFonts w:ascii="GHEA Grapalat" w:hAnsi="GHEA Grapalat"/>
        </w:rPr>
        <w:t>26/1</w:t>
      </w:r>
      <w:r w:rsidR="006B3E56" w:rsidRPr="006F3CBD">
        <w:rPr>
          <w:rFonts w:ascii="GHEA Grapalat" w:hAnsi="GHEA Grapalat"/>
        </w:rPr>
        <w:t>"*</w:t>
      </w:r>
    </w:p>
    <w:p w:rsidR="006B3E56" w:rsidRDefault="006B3E56" w:rsidP="00C71ACA">
      <w:pPr>
        <w:pStyle w:val="aff"/>
        <w:widowControl w:val="0"/>
        <w:numPr>
          <w:ilvl w:val="0"/>
          <w:numId w:val="22"/>
        </w:numPr>
        <w:tabs>
          <w:tab w:val="left" w:pos="567"/>
        </w:tabs>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C71ACA">
      <w:pPr>
        <w:pStyle w:val="aff"/>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31C22">
        <w:rPr>
          <w:rFonts w:ascii="GHEA Grapalat" w:hAnsi="GHEA Grapalat"/>
        </w:rPr>
        <w:t>запрос котировок</w:t>
      </w:r>
      <w:r>
        <w:rPr>
          <w:rFonts w:ascii="GHEA Grapalat" w:hAnsi="GHEA Grapalat"/>
        </w:rPr>
        <w:t xml:space="preserve"> случая     одновременного </w:t>
      </w:r>
    </w:p>
    <w:p w:rsidR="006B3E56" w:rsidRDefault="006B3E56" w:rsidP="00C71ACA">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C71ACA">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C71ACA">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C71ACA">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C71ACA">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C71ACA">
      <w:pPr>
        <w:widowControl w:val="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C71ACA">
      <w:pPr>
        <w:widowControl w:val="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71ACA">
      <w:pPr>
        <w:widowControl w:val="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036C53">
      <w:pPr>
        <w:widowControl w:val="0"/>
        <w:tabs>
          <w:tab w:val="left" w:pos="1134"/>
        </w:tabs>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proofErr w:type="gramStart"/>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3"/>
        <w:t>**</w:t>
      </w:r>
      <w:r>
        <w:rPr>
          <w:rFonts w:ascii="GHEA Grapalat" w:hAnsi="GHEA Grapalat"/>
          <w:sz w:val="32"/>
          <w:szCs w:val="32"/>
        </w:rPr>
        <w:t xml:space="preserve"> .</w:t>
      </w:r>
      <w:proofErr w:type="gramEnd"/>
      <w:r w:rsidR="006B3E56" w:rsidRPr="00503980">
        <w:rPr>
          <w:rFonts w:ascii="GHEA Grapalat" w:hAnsi="GHEA Grapalat"/>
          <w:sz w:val="32"/>
          <w:szCs w:val="32"/>
        </w:rPr>
        <w:t xml:space="preserve"> </w:t>
      </w:r>
    </w:p>
    <w:p w:rsidR="006B3E56" w:rsidRPr="00770B03" w:rsidRDefault="006B3E56" w:rsidP="00036C53">
      <w:pPr>
        <w:tabs>
          <w:tab w:val="left" w:pos="7371"/>
        </w:tabs>
        <w:jc w:val="both"/>
        <w:rPr>
          <w:rFonts w:ascii="GHEA Grapalat" w:hAnsi="GHEA Grapalat"/>
          <w:sz w:val="16"/>
        </w:rPr>
      </w:pPr>
    </w:p>
    <w:p w:rsidR="00374F4A" w:rsidRPr="000C1746" w:rsidRDefault="00374F4A" w:rsidP="00C71ACA">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C71ACA">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C71ACA">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C71ACA">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C71ACA">
      <w:pPr>
        <w:rPr>
          <w:ins w:id="2" w:author="Inesa Kocharyan" w:date="2021-09-01T14:04:00Z"/>
          <w:rFonts w:ascii="GHEA Grapalat" w:hAnsi="GHEA Grapalat"/>
          <w:b/>
        </w:rPr>
      </w:pPr>
      <w:r>
        <w:rPr>
          <w:rFonts w:ascii="GHEA Grapalat" w:hAnsi="GHEA Grapalat"/>
          <w:b/>
        </w:rPr>
        <w:br w:type="page"/>
      </w:r>
    </w:p>
    <w:p w:rsidR="00652A78" w:rsidRDefault="00652A78" w:rsidP="00C71ACA">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652A78" w:rsidRPr="00FA6464" w:rsidRDefault="00652A78" w:rsidP="00C71ACA">
      <w:pPr>
        <w:jc w:val="right"/>
        <w:rPr>
          <w:rFonts w:ascii="GHEA Grapalat" w:hAnsi="GHEA Grapalat"/>
          <w:b/>
        </w:rPr>
      </w:pPr>
      <w:r w:rsidRPr="001439BD">
        <w:rPr>
          <w:rFonts w:ascii="GHEA Grapalat" w:hAnsi="GHEA Grapalat"/>
          <w:b/>
        </w:rPr>
        <w:t xml:space="preserve">к Приглашению на </w:t>
      </w:r>
      <w:r w:rsidR="00B31C22">
        <w:rPr>
          <w:rFonts w:ascii="GHEA Grapalat" w:hAnsi="GHEA Grapalat"/>
          <w:b/>
        </w:rPr>
        <w:t>запрос котировок</w:t>
      </w:r>
    </w:p>
    <w:p w:rsidR="00652A78" w:rsidRPr="00BD3FDD" w:rsidRDefault="00036C53" w:rsidP="00C71ACA">
      <w:pPr>
        <w:pStyle w:val="3"/>
        <w:keepNext w:val="0"/>
        <w:widowControl w:val="0"/>
        <w:spacing w:line="240" w:lineRule="auto"/>
        <w:ind w:firstLine="567"/>
        <w:jc w:val="right"/>
        <w:rPr>
          <w:rFonts w:ascii="GHEA Grapalat" w:hAnsi="GHEA Grapalat"/>
          <w:b/>
          <w:i w:val="0"/>
          <w:sz w:val="24"/>
          <w:szCs w:val="24"/>
        </w:rPr>
      </w:pPr>
      <w:r>
        <w:rPr>
          <w:rFonts w:ascii="GHEA Grapalat" w:hAnsi="GHEA Grapalat"/>
          <w:b/>
          <w:i w:val="0"/>
          <w:sz w:val="24"/>
          <w:szCs w:val="24"/>
        </w:rPr>
        <w:t>под кодом "</w:t>
      </w:r>
      <w:r w:rsidR="00DB5381">
        <w:rPr>
          <w:rFonts w:ascii="GHEA Grapalat" w:hAnsi="GHEA Grapalat"/>
          <w:b/>
          <w:i w:val="0"/>
          <w:sz w:val="24"/>
          <w:szCs w:val="24"/>
        </w:rPr>
        <w:t>MHAHQAMD-GHTsDzB-</w:t>
      </w:r>
      <w:r w:rsidR="00D25763">
        <w:rPr>
          <w:rFonts w:ascii="GHEA Grapalat" w:hAnsi="GHEA Grapalat"/>
          <w:b/>
          <w:i w:val="0"/>
          <w:sz w:val="24"/>
          <w:szCs w:val="24"/>
        </w:rPr>
        <w:t>26/1</w:t>
      </w:r>
      <w:r w:rsidR="00652A78" w:rsidRPr="00BD3FDD">
        <w:rPr>
          <w:rFonts w:ascii="GHEA Grapalat" w:hAnsi="GHEA Grapalat"/>
          <w:b/>
          <w:i w:val="0"/>
          <w:sz w:val="24"/>
          <w:szCs w:val="24"/>
        </w:rPr>
        <w:t>"</w:t>
      </w:r>
    </w:p>
    <w:p w:rsidR="00B048B2" w:rsidRDefault="00B048B2" w:rsidP="00C71ACA">
      <w:pPr>
        <w:rPr>
          <w:rFonts w:ascii="GHEA Grapalat" w:hAnsi="GHEA Grapalat"/>
          <w:b/>
        </w:rPr>
      </w:pPr>
    </w:p>
    <w:p w:rsidR="00A9306E" w:rsidRDefault="00A9306E" w:rsidP="00C71ACA">
      <w:pPr>
        <w:ind w:left="360" w:hanging="360"/>
        <w:jc w:val="center"/>
        <w:rPr>
          <w:rFonts w:ascii="GHEA Grapalat" w:hAnsi="GHEA Grapalat"/>
          <w:b/>
        </w:rPr>
      </w:pPr>
      <w:r>
        <w:rPr>
          <w:rFonts w:ascii="GHEA Grapalat" w:hAnsi="GHEA Grapalat"/>
          <w:b/>
        </w:rPr>
        <w:t>ФОРМА</w:t>
      </w:r>
    </w:p>
    <w:p w:rsidR="00A9306E" w:rsidRPr="00C76978" w:rsidRDefault="00A9306E" w:rsidP="00C71ACA">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A9306E" w:rsidRPr="00FD1EE4" w:rsidRDefault="00A9306E" w:rsidP="00C71ACA">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C71ACA">
            <w:pPr>
              <w:spacing w:before="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C71ACA">
            <w:pPr>
              <w:spacing w:before="240"/>
              <w:ind w:left="993" w:hanging="851"/>
              <w:rPr>
                <w:rFonts w:ascii="GHEA Grapalat" w:eastAsia="GHEA Grapalat" w:hAnsi="GHEA Grapalat" w:cs="GHEA Grapalat"/>
              </w:rPr>
            </w:pPr>
          </w:p>
        </w:tc>
      </w:tr>
    </w:tbl>
    <w:p w:rsidR="00A9306E" w:rsidRPr="00FD1EE4" w:rsidRDefault="00A9306E" w:rsidP="00C71ACA">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bl>
    <w:p w:rsidR="00A9306E" w:rsidRPr="00FD1EE4" w:rsidRDefault="00A9306E" w:rsidP="00C71ACA">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bl>
    <w:p w:rsidR="00A9306E" w:rsidRPr="00967E40" w:rsidRDefault="00A9306E" w:rsidP="00967E40">
      <w:pPr>
        <w:pStyle w:val="aff"/>
        <w:numPr>
          <w:ilvl w:val="0"/>
          <w:numId w:val="25"/>
        </w:numPr>
        <w:rPr>
          <w:rFonts w:ascii="GHEA Grapalat" w:eastAsia="GHEA Grapalat" w:hAnsi="GHEA Grapalat" w:cs="GHEA Grapalat"/>
          <w:color w:val="000000"/>
        </w:rPr>
      </w:pPr>
      <w:r w:rsidRPr="00967E40">
        <w:rPr>
          <w:rFonts w:ascii="GHEA Grapalat" w:eastAsia="GHEA Grapalat" w:hAnsi="GHEA Grapalat" w:cs="GHEA Grapalat"/>
          <w:b/>
          <w:color w:val="000000"/>
        </w:rPr>
        <w:t xml:space="preserve">Данные </w:t>
      </w:r>
      <w:proofErr w:type="gramStart"/>
      <w:r w:rsidRPr="00967E40">
        <w:rPr>
          <w:rFonts w:ascii="GHEA Grapalat" w:eastAsia="GHEA Grapalat" w:hAnsi="GHEA Grapalat" w:cs="GHEA Grapalat"/>
          <w:b/>
          <w:color w:val="000000"/>
        </w:rPr>
        <w:t>листинга  акций</w:t>
      </w:r>
      <w:proofErr w:type="gramEnd"/>
    </w:p>
    <w:p w:rsidR="00A9306E" w:rsidRPr="004E2F96"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lastRenderedPageBreak/>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bl>
    <w:p w:rsidR="00A9306E" w:rsidRPr="00FD1EE4" w:rsidRDefault="00A9306E" w:rsidP="00C71ACA">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bl>
    <w:p w:rsidR="00A9306E" w:rsidRPr="00574FF7"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C71AC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C71ACA">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C71ACA">
      <w:pPr>
        <w:rPr>
          <w:rFonts w:ascii="GHEA Grapalat" w:eastAsia="GHEA Grapalat" w:hAnsi="GHEA Grapalat" w:cs="GHEA Grapalat"/>
          <w:b/>
        </w:rPr>
      </w:pPr>
      <w:r w:rsidRPr="00FD1EE4">
        <w:rPr>
          <w:rFonts w:ascii="GHEA Grapalat" w:hAnsi="GHEA Grapalat"/>
        </w:rPr>
        <w:br w:type="page"/>
      </w:r>
    </w:p>
    <w:p w:rsidR="00A9306E" w:rsidRPr="00FD1EE4" w:rsidRDefault="00A9306E" w:rsidP="00C71ACA">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C71ACA">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bl>
    <w:p w:rsidR="00A9306E" w:rsidRPr="00FD1EE4" w:rsidRDefault="00A9306E" w:rsidP="00C71ACA">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C71ACA">
            <w:pPr>
              <w:spacing w:before="240"/>
              <w:rPr>
                <w:rFonts w:ascii="GHEA Grapalat" w:eastAsia="GHEA Grapalat" w:hAnsi="GHEA Grapalat" w:cs="GHEA Grapalat"/>
              </w:rPr>
            </w:pPr>
          </w:p>
        </w:tc>
      </w:tr>
    </w:tbl>
    <w:p w:rsidR="00A9306E" w:rsidRPr="00FD1EE4"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C71ACA">
            <w:pPr>
              <w:spacing w:before="240"/>
              <w:rPr>
                <w:rFonts w:ascii="GHEA Grapalat" w:eastAsia="GHEA Grapalat" w:hAnsi="GHEA Grapalat" w:cs="GHEA Grapalat"/>
              </w:rPr>
            </w:pPr>
          </w:p>
        </w:tc>
      </w:tr>
    </w:tbl>
    <w:p w:rsidR="00A9306E" w:rsidRPr="00FD1EE4" w:rsidRDefault="00A9306E" w:rsidP="00C71ACA">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178" w:type="dxa"/>
            <w:vAlign w:val="center"/>
          </w:tcPr>
          <w:p w:rsidR="00A9306E" w:rsidRPr="00FD1EE4" w:rsidRDefault="00A9306E" w:rsidP="00C71ACA">
            <w:pPr>
              <w:spacing w:before="240"/>
              <w:rPr>
                <w:rFonts w:ascii="GHEA Grapalat" w:eastAsia="GHEA Grapalat" w:hAnsi="GHEA Grapalat" w:cs="GHEA Grapalat"/>
              </w:rPr>
            </w:pPr>
          </w:p>
        </w:tc>
      </w:tr>
    </w:tbl>
    <w:p w:rsidR="00A9306E" w:rsidRPr="008C665F" w:rsidRDefault="00A9306E" w:rsidP="00C71ACA">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57672" w:rsidP="00C71ACA">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157672" w:rsidP="00C71ACA">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157672" w:rsidP="00C71ACA">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C71ACA">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157672" w:rsidP="00C71AC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157672" w:rsidP="00C71ACA">
            <w:pPr>
              <w:spacing w:before="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bl>
    <w:p w:rsidR="00A9306E" w:rsidRPr="00FD1EE4" w:rsidRDefault="00A9306E" w:rsidP="00C71AC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C71ACA">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bl>
    <w:p w:rsidR="00A9306E" w:rsidRPr="00FD1EE4" w:rsidRDefault="00A9306E" w:rsidP="00C71ACA">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C71ACA">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C71ACA">
            <w:pPr>
              <w:spacing w:before="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C71ACA">
            <w:pPr>
              <w:spacing w:before="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C71ACA">
            <w:pPr>
              <w:spacing w:before="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C71ACA">
            <w:pPr>
              <w:spacing w:before="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C71ACA">
            <w:pPr>
              <w:spacing w:before="240"/>
              <w:rPr>
                <w:rFonts w:ascii="GHEA Grapalat" w:eastAsia="GHEA Grapalat" w:hAnsi="GHEA Grapalat" w:cs="GHEA Grapalat"/>
              </w:rPr>
            </w:pPr>
          </w:p>
        </w:tc>
      </w:tr>
    </w:tbl>
    <w:p w:rsidR="00A9306E" w:rsidRDefault="00A9306E" w:rsidP="00C71ACA">
      <w:pPr>
        <w:numPr>
          <w:ilvl w:val="1"/>
          <w:numId w:val="25"/>
        </w:numPr>
        <w:pBdr>
          <w:top w:val="nil"/>
          <w:left w:val="nil"/>
          <w:bottom w:val="nil"/>
          <w:right w:val="nil"/>
          <w:between w:val="nil"/>
        </w:pBdr>
        <w:spacing w:before="240"/>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C71AC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C71ACA">
            <w:pPr>
              <w:spacing w:before="240"/>
              <w:rPr>
                <w:rFonts w:ascii="GHEA Grapalat" w:eastAsia="GHEA Grapalat" w:hAnsi="GHEA Grapalat" w:cs="GHEA Grapalat"/>
              </w:rPr>
            </w:pPr>
          </w:p>
        </w:tc>
      </w:tr>
    </w:tbl>
    <w:p w:rsidR="00A9306E" w:rsidRPr="00FD1EE4" w:rsidRDefault="00A9306E" w:rsidP="00C71AC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C71ACA">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C71ACA">
            <w:pPr>
              <w:spacing w:before="240"/>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C71ACA">
            <w:pPr>
              <w:rPr>
                <w:rFonts w:ascii="GHEA Grapalat" w:eastAsia="GHEA Grapalat" w:hAnsi="GHEA Grapalat" w:cs="GHEA Grapalat"/>
                <w:b/>
                <w:color w:val="000000"/>
              </w:rPr>
            </w:pPr>
          </w:p>
        </w:tc>
      </w:tr>
    </w:tbl>
    <w:p w:rsidR="00A9306E" w:rsidRPr="00FD1EE4" w:rsidRDefault="00A9306E" w:rsidP="00C71ACA">
      <w:pPr>
        <w:pBdr>
          <w:top w:val="nil"/>
          <w:left w:val="nil"/>
          <w:bottom w:val="nil"/>
          <w:right w:val="nil"/>
          <w:between w:val="nil"/>
        </w:pBdr>
        <w:rPr>
          <w:rFonts w:ascii="GHEA Grapalat" w:eastAsia="GHEA Grapalat" w:hAnsi="GHEA Grapalat" w:cs="GHEA Grapalat"/>
          <w:b/>
          <w:color w:val="000000"/>
        </w:rPr>
      </w:pPr>
    </w:p>
    <w:p w:rsidR="00A9306E" w:rsidRDefault="00A9306E" w:rsidP="00C71ACA">
      <w:pPr>
        <w:rPr>
          <w:rFonts w:ascii="GHEA Grapalat" w:hAnsi="GHEA Grapalat"/>
          <w:b/>
        </w:rPr>
      </w:pPr>
    </w:p>
    <w:p w:rsidR="00A9306E" w:rsidRDefault="00A9306E" w:rsidP="00C71ACA">
      <w:pPr>
        <w:rPr>
          <w:ins w:id="4" w:author="Inesa Kocharyan" w:date="2021-09-01T11:45:00Z"/>
          <w:rFonts w:ascii="GHEA Grapalat" w:hAnsi="GHEA Grapalat"/>
          <w:b/>
        </w:rPr>
      </w:pPr>
    </w:p>
    <w:p w:rsidR="00A9306E" w:rsidRDefault="00A9306E" w:rsidP="00C71ACA">
      <w:pPr>
        <w:rPr>
          <w:rFonts w:ascii="GHEA Grapalat" w:hAnsi="GHEA Grapalat"/>
          <w:b/>
        </w:rPr>
      </w:pPr>
      <w:r>
        <w:rPr>
          <w:rFonts w:ascii="GHEA Grapalat" w:hAnsi="GHEA Grapalat"/>
          <w:b/>
        </w:rPr>
        <w:br w:type="page"/>
      </w:r>
    </w:p>
    <w:p w:rsidR="00A9306E" w:rsidRPr="000306ED" w:rsidRDefault="00A9306E" w:rsidP="00C71ACA">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C71ACA">
      <w:pPr>
        <w:pStyle w:val="aff"/>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C71ACA">
      <w:pPr>
        <w:pStyle w:val="aff"/>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C71ACA">
      <w:pPr>
        <w:pStyle w:val="aff"/>
        <w:numPr>
          <w:ilvl w:val="0"/>
          <w:numId w:val="27"/>
        </w:numPr>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C71ACA">
      <w:pPr>
        <w:pStyle w:val="aff"/>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C71ACA">
      <w:pPr>
        <w:pStyle w:val="aff"/>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C71ACA">
      <w:pPr>
        <w:pStyle w:val="aff"/>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C71ACA">
      <w:pPr>
        <w:pStyle w:val="aff"/>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C71ACA">
      <w:pPr>
        <w:pStyle w:val="aff"/>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C71ACA">
      <w:pPr>
        <w:pStyle w:val="aff"/>
        <w:numPr>
          <w:ilvl w:val="0"/>
          <w:numId w:val="26"/>
        </w:numPr>
        <w:ind w:left="0"/>
        <w:contextualSpacing/>
        <w:jc w:val="both"/>
        <w:rPr>
          <w:rFonts w:ascii="GHEA Grapalat" w:hAnsi="GHEA Grapalat"/>
        </w:rPr>
      </w:pPr>
      <w:r w:rsidRPr="000306ED">
        <w:rPr>
          <w:rFonts w:ascii="GHEA Grapalat" w:hAnsi="GHEA Grapalat"/>
        </w:rPr>
        <w:lastRenderedPageBreak/>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C71ACA">
      <w:pPr>
        <w:pStyle w:val="aff"/>
        <w:numPr>
          <w:ilvl w:val="0"/>
          <w:numId w:val="29"/>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C71ACA">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C71ACA">
      <w:pPr>
        <w:pStyle w:val="aff"/>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C71ACA">
      <w:pPr>
        <w:pStyle w:val="aff"/>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C71ACA">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C71ACA">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C71ACA">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C71ACA">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w:t>
      </w:r>
      <w:r w:rsidRPr="000306ED">
        <w:rPr>
          <w:rFonts w:ascii="GHEA Grapalat" w:hAnsi="GHEA Grapalat"/>
        </w:rPr>
        <w:lastRenderedPageBreak/>
        <w:t>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C71ACA">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C71ACA">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C71ACA">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C71ACA">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C71ACA">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C71ACA">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C71ACA">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C71ACA">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C71ACA">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C71ACA">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C71ACA">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C71ACA">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C71ACA">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C71ACA">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C71ACA">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C71ACA">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lastRenderedPageBreak/>
        <w:t>(</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C71ACA">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C71ACA">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C71ACA">
      <w:pPr>
        <w:contextualSpacing/>
        <w:jc w:val="both"/>
        <w:rPr>
          <w:rFonts w:ascii="GHEA Grapalat" w:hAnsi="GHEA Grapalat"/>
        </w:rPr>
      </w:pPr>
    </w:p>
    <w:p w:rsidR="00A9306E" w:rsidRPr="000306ED" w:rsidRDefault="00A9306E" w:rsidP="00C71ACA">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C71ACA">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rsidP="00C71ACA">
      <w:pPr>
        <w:rPr>
          <w:rFonts w:ascii="GHEA Grapalat" w:hAnsi="GHEA Grapalat"/>
          <w:b/>
        </w:rPr>
      </w:pPr>
      <w:r>
        <w:rPr>
          <w:rFonts w:ascii="GHEA Grapalat" w:hAnsi="GHEA Grapalat"/>
          <w:b/>
        </w:rPr>
        <w:br w:type="page"/>
      </w:r>
    </w:p>
    <w:p w:rsidR="00B2572B" w:rsidRPr="00DC619D" w:rsidRDefault="00B2572B" w:rsidP="00C71ACA">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C71ACA">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31C22">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DB5381">
        <w:rPr>
          <w:rFonts w:ascii="GHEA Grapalat" w:hAnsi="GHEA Grapalat"/>
          <w:b/>
          <w:sz w:val="24"/>
          <w:szCs w:val="24"/>
        </w:rPr>
        <w:t>MHAHQAMD-GHTsDzB-</w:t>
      </w:r>
      <w:r w:rsidR="00D25763">
        <w:rPr>
          <w:rFonts w:ascii="GHEA Grapalat" w:hAnsi="GHEA Grapalat"/>
          <w:b/>
          <w:sz w:val="24"/>
          <w:szCs w:val="24"/>
        </w:rPr>
        <w:t>26/1</w:t>
      </w:r>
      <w:r w:rsidR="006132ED">
        <w:rPr>
          <w:rFonts w:ascii="GHEA Grapalat" w:hAnsi="GHEA Grapalat"/>
          <w:b/>
          <w:sz w:val="24"/>
          <w:szCs w:val="24"/>
        </w:rPr>
        <w:t>"</w:t>
      </w:r>
      <w:r w:rsidR="00DC619D">
        <w:rPr>
          <w:rStyle w:val="af6"/>
          <w:rFonts w:ascii="GHEA Grapalat" w:hAnsi="GHEA Grapalat"/>
          <w:b/>
          <w:sz w:val="24"/>
          <w:szCs w:val="24"/>
        </w:rPr>
        <w:footnoteReference w:customMarkFollows="1" w:id="4"/>
        <w:t>*</w:t>
      </w:r>
    </w:p>
    <w:p w:rsidR="00B2572B" w:rsidRPr="009044F1" w:rsidRDefault="00B2572B" w:rsidP="00C71ACA">
      <w:pPr>
        <w:widowControl w:val="0"/>
        <w:ind w:firstLine="567"/>
        <w:jc w:val="center"/>
        <w:rPr>
          <w:rFonts w:ascii="GHEA Grapalat" w:hAnsi="GHEA Grapalat"/>
        </w:rPr>
      </w:pPr>
    </w:p>
    <w:p w:rsidR="00B2572B" w:rsidRPr="009044F1" w:rsidRDefault="00B2572B" w:rsidP="00C71ACA">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C71ACA">
      <w:pPr>
        <w:widowControl w:val="0"/>
        <w:ind w:firstLine="567"/>
        <w:jc w:val="center"/>
        <w:rPr>
          <w:rFonts w:ascii="GHEA Grapalat" w:hAnsi="GHEA Grapalat"/>
        </w:rPr>
      </w:pPr>
    </w:p>
    <w:p w:rsidR="005744FC" w:rsidRPr="000F6C24" w:rsidRDefault="00B2572B" w:rsidP="00C71ACA">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B31C22">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DB5381">
        <w:rPr>
          <w:rFonts w:ascii="GHEA Grapalat" w:hAnsi="GHEA Grapalat"/>
          <w:spacing w:val="-6"/>
        </w:rPr>
        <w:t>MHAHQAMD-GHTsDzB-</w:t>
      </w:r>
      <w:r w:rsidR="00D25763">
        <w:rPr>
          <w:rFonts w:ascii="GHEA Grapalat" w:hAnsi="GHEA Grapalat"/>
          <w:spacing w:val="-6"/>
        </w:rPr>
        <w:t>26/1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C71ACA">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C71ACA">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C71ACA">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C71ACA">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C71ACA">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C71ACA">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C71ACA">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C71ACA">
            <w:pPr>
              <w:widowControl w:val="0"/>
              <w:jc w:val="center"/>
              <w:rPr>
                <w:rFonts w:ascii="GHEA Grapalat" w:hAnsi="GHEA Grapalat"/>
                <w:b/>
                <w:bCs/>
                <w:sz w:val="20"/>
                <w:szCs w:val="20"/>
              </w:rPr>
            </w:pPr>
            <w:r w:rsidRPr="00BC2673">
              <w:rPr>
                <w:rFonts w:ascii="GHEA Grapalat" w:hAnsi="GHEA Grapalat"/>
                <w:sz w:val="16"/>
                <w:szCs w:val="16"/>
              </w:rPr>
              <w:t xml:space="preserve">(совокупность себестоимости и прогнозируемой </w:t>
            </w:r>
            <w:proofErr w:type="gramStart"/>
            <w:r w:rsidRPr="00BC2673">
              <w:rPr>
                <w:rFonts w:ascii="GHEA Grapalat" w:hAnsi="GHEA Grapalat"/>
                <w:sz w:val="16"/>
                <w:szCs w:val="16"/>
              </w:rPr>
              <w:t>прибыли)</w:t>
            </w:r>
            <w:r w:rsidRPr="00BC2673">
              <w:rPr>
                <w:rFonts w:ascii="GHEA Grapalat" w:hAnsi="GHEA Grapalat"/>
              </w:rPr>
              <w:t xml:space="preserve">  </w:t>
            </w:r>
            <w:r w:rsidRPr="00BC2673">
              <w:rPr>
                <w:rFonts w:ascii="GHEA Grapalat" w:hAnsi="GHEA Grapalat"/>
                <w:b/>
                <w:sz w:val="20"/>
                <w:szCs w:val="20"/>
              </w:rPr>
              <w:t xml:space="preserve"> </w:t>
            </w:r>
            <w:proofErr w:type="gramEnd"/>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C71ACA">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C71ACA">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C71AC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C71ACA">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C71ACA">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C71ACA">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C71ACA">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C71ACA">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C71ACA">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C71ACA">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C71ACA">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C71ACA">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C71ACA">
            <w:pPr>
              <w:widowControl w:val="0"/>
              <w:jc w:val="center"/>
              <w:rPr>
                <w:rFonts w:ascii="GHEA Grapalat" w:hAnsi="GHEA Grapalat"/>
                <w:sz w:val="20"/>
                <w:szCs w:val="20"/>
              </w:rPr>
            </w:pPr>
          </w:p>
        </w:tc>
      </w:tr>
    </w:tbl>
    <w:p w:rsidR="00374F4A" w:rsidRPr="00DD2B43" w:rsidRDefault="00374F4A" w:rsidP="00C71AC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C71ACA">
      <w:pPr>
        <w:widowControl w:val="0"/>
        <w:tabs>
          <w:tab w:val="left" w:pos="7513"/>
        </w:tabs>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C71ACA">
      <w:pPr>
        <w:widowControl w:val="0"/>
        <w:jc w:val="both"/>
        <w:rPr>
          <w:rFonts w:ascii="GHEA Grapalat" w:hAnsi="GHEA Grapalat"/>
          <w:lang w:val="es-ES"/>
        </w:rPr>
      </w:pPr>
    </w:p>
    <w:p w:rsidR="00B2572B" w:rsidRPr="000F6C24" w:rsidRDefault="00B2572B" w:rsidP="00C71ACA">
      <w:pPr>
        <w:widowControl w:val="0"/>
        <w:jc w:val="right"/>
        <w:rPr>
          <w:rFonts w:ascii="GHEA Grapalat" w:hAnsi="GHEA Grapalat"/>
        </w:rPr>
      </w:pPr>
      <w:r w:rsidRPr="009044F1">
        <w:rPr>
          <w:rFonts w:ascii="GHEA Grapalat" w:hAnsi="GHEA Grapalat"/>
        </w:rPr>
        <w:t>М. П.</w:t>
      </w:r>
    </w:p>
    <w:p w:rsidR="00B217BB" w:rsidRDefault="00B217BB" w:rsidP="00C71ACA">
      <w:pPr>
        <w:rPr>
          <w:rFonts w:ascii="GHEA Grapalat" w:hAnsi="GHEA Grapalat"/>
          <w:b/>
        </w:rPr>
      </w:pPr>
      <w:r>
        <w:rPr>
          <w:rFonts w:ascii="GHEA Grapalat" w:hAnsi="GHEA Grapalat"/>
          <w:b/>
        </w:rPr>
        <w:br w:type="page"/>
      </w:r>
    </w:p>
    <w:p w:rsidR="00673870" w:rsidRPr="005C48F7" w:rsidRDefault="00673870" w:rsidP="00C71ACA">
      <w:pPr>
        <w:widowControl w:val="0"/>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C71ACA">
      <w:pPr>
        <w:widowControl w:val="0"/>
        <w:jc w:val="right"/>
        <w:rPr>
          <w:rFonts w:ascii="GHEA Grapalat" w:hAnsi="GHEA Grapalat" w:cs="GHEA Grapalat"/>
          <w:b/>
          <w:i/>
        </w:rPr>
      </w:pPr>
      <w:r w:rsidRPr="005C48F7">
        <w:rPr>
          <w:rFonts w:ascii="GHEA Grapalat" w:hAnsi="GHEA Grapalat"/>
          <w:b/>
          <w:i/>
        </w:rPr>
        <w:t xml:space="preserve">к Приглашению на </w:t>
      </w:r>
      <w:r w:rsidR="00B31C22">
        <w:rPr>
          <w:rFonts w:ascii="GHEA Grapalat" w:hAnsi="GHEA Grapalat"/>
          <w:b/>
          <w:i/>
        </w:rPr>
        <w:t>запрос котировок</w:t>
      </w:r>
      <w:r w:rsidRPr="005C48F7">
        <w:rPr>
          <w:rFonts w:ascii="GHEA Grapalat" w:hAnsi="GHEA Grapalat" w:cs="GHEA Grapalat"/>
          <w:b/>
          <w:i/>
        </w:rPr>
        <w:br/>
      </w:r>
      <w:r w:rsidR="00036C53">
        <w:rPr>
          <w:rFonts w:ascii="GHEA Grapalat" w:hAnsi="GHEA Grapalat"/>
          <w:b/>
          <w:i/>
        </w:rPr>
        <w:t>под кодом "</w:t>
      </w:r>
      <w:r w:rsidR="00DB5381">
        <w:rPr>
          <w:rFonts w:ascii="GHEA Grapalat" w:hAnsi="GHEA Grapalat"/>
          <w:b/>
          <w:i/>
        </w:rPr>
        <w:t>MHAHQAMD-GHTsDzB-</w:t>
      </w:r>
      <w:r w:rsidR="00D25763">
        <w:rPr>
          <w:rFonts w:ascii="GHEA Grapalat" w:hAnsi="GHEA Grapalat"/>
          <w:b/>
          <w:i/>
        </w:rPr>
        <w:t>26/1</w:t>
      </w:r>
      <w:r w:rsidRPr="005C48F7">
        <w:rPr>
          <w:rFonts w:ascii="GHEA Grapalat" w:hAnsi="GHEA Grapalat"/>
          <w:b/>
          <w:i/>
        </w:rPr>
        <w:t>"</w:t>
      </w:r>
      <w:r w:rsidRPr="005C48F7">
        <w:rPr>
          <w:rStyle w:val="af6"/>
          <w:rFonts w:ascii="GHEA Grapalat" w:hAnsi="GHEA Grapalat"/>
          <w:b/>
          <w:i/>
        </w:rPr>
        <w:footnoteReference w:customMarkFollows="1" w:id="6"/>
        <w:t>*</w:t>
      </w:r>
      <w:r w:rsidR="004B7F14" w:rsidRPr="005C48F7">
        <w:rPr>
          <w:rFonts w:ascii="GHEA Grapalat" w:hAnsi="GHEA Grapalat"/>
          <w:b/>
          <w:i/>
        </w:rPr>
        <w:t>*</w:t>
      </w:r>
    </w:p>
    <w:p w:rsidR="003D2FE2" w:rsidRPr="00B138F3" w:rsidRDefault="003D2FE2" w:rsidP="00C71ACA">
      <w:pPr>
        <w:widowControl w:val="0"/>
        <w:jc w:val="center"/>
        <w:rPr>
          <w:rFonts w:ascii="GHEA Grapalat" w:hAnsi="GHEA Grapalat"/>
          <w:b/>
          <w:sz w:val="22"/>
          <w:szCs w:val="22"/>
        </w:rPr>
      </w:pPr>
    </w:p>
    <w:p w:rsidR="003D2FE2" w:rsidRPr="00B138F3" w:rsidRDefault="003D2FE2" w:rsidP="00C71ACA">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C71ACA">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021A2A" w:rsidRDefault="00021A2A" w:rsidP="00C71ACA">
            <w:pPr>
              <w:widowControl w:val="0"/>
              <w:rPr>
                <w:rFonts w:ascii="GHEA Grapalat" w:hAnsi="GHEA Grapalat" w:cs="GHEA Grapalat"/>
                <w:b/>
                <w:sz w:val="22"/>
                <w:szCs w:val="22"/>
                <w:lang w:val="en-US"/>
              </w:rPr>
            </w:pPr>
            <w:r w:rsidRPr="00021A2A">
              <w:rPr>
                <w:rFonts w:ascii="GHEA Grapalat" w:hAnsi="GHEA Grapalat"/>
                <w:sz w:val="22"/>
                <w:szCs w:val="22"/>
              </w:rPr>
              <w:t xml:space="preserve">С. </w:t>
            </w:r>
            <w:proofErr w:type="spellStart"/>
            <w:r>
              <w:rPr>
                <w:rFonts w:ascii="GHEA Grapalat" w:hAnsi="GHEA Grapalat"/>
                <w:sz w:val="22"/>
                <w:szCs w:val="22"/>
                <w:lang w:val="en-US"/>
              </w:rPr>
              <w:t>Алашкерт</w:t>
            </w:r>
            <w:proofErr w:type="spellEnd"/>
          </w:p>
        </w:tc>
        <w:tc>
          <w:tcPr>
            <w:tcW w:w="4500" w:type="dxa"/>
          </w:tcPr>
          <w:p w:rsidR="003D2FE2" w:rsidRPr="00B138F3" w:rsidRDefault="003D2FE2" w:rsidP="00C71ACA">
            <w:pPr>
              <w:widowControl w:val="0"/>
              <w:jc w:val="right"/>
              <w:rPr>
                <w:rFonts w:ascii="GHEA Grapalat" w:hAnsi="GHEA Grapalat" w:cs="GHEA Grapalat"/>
                <w:b/>
                <w:sz w:val="22"/>
                <w:szCs w:val="22"/>
              </w:rPr>
            </w:pPr>
            <w:r w:rsidRPr="00B138F3">
              <w:rPr>
                <w:rFonts w:ascii="GHEA Grapalat" w:hAnsi="GHEA Grapalat"/>
                <w:sz w:val="22"/>
                <w:szCs w:val="22"/>
              </w:rPr>
              <w:t>"</w:t>
            </w:r>
            <w:r w:rsidRPr="00021A2A">
              <w:rPr>
                <w:rFonts w:ascii="GHEA Grapalat" w:hAnsi="GHEA Grapalat"/>
                <w:sz w:val="22"/>
                <w:szCs w:val="22"/>
              </w:rPr>
              <w:tab/>
            </w:r>
            <w:r w:rsidRPr="00B138F3">
              <w:rPr>
                <w:rFonts w:ascii="GHEA Grapalat" w:hAnsi="GHEA Grapalat"/>
                <w:sz w:val="22"/>
                <w:szCs w:val="22"/>
              </w:rPr>
              <w:t xml:space="preserve">" </w:t>
            </w:r>
            <w:r w:rsidRPr="00021A2A">
              <w:rPr>
                <w:rFonts w:ascii="GHEA Grapalat" w:hAnsi="GHEA Grapalat"/>
                <w:sz w:val="22"/>
                <w:szCs w:val="22"/>
              </w:rPr>
              <w:tab/>
            </w:r>
            <w:r w:rsidRPr="00B138F3">
              <w:rPr>
                <w:rFonts w:ascii="GHEA Grapalat" w:hAnsi="GHEA Grapalat"/>
                <w:sz w:val="22"/>
                <w:szCs w:val="22"/>
              </w:rPr>
              <w:t>20</w:t>
            </w:r>
            <w:r w:rsidRPr="00021A2A">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7"/>
              <w:t>**</w:t>
            </w:r>
          </w:p>
        </w:tc>
      </w:tr>
    </w:tbl>
    <w:p w:rsidR="003D2FE2" w:rsidRPr="00B138F3" w:rsidRDefault="003D2FE2" w:rsidP="00C71ACA">
      <w:pPr>
        <w:widowControl w:val="0"/>
        <w:rPr>
          <w:rFonts w:ascii="GHEA Grapalat" w:hAnsi="GHEA Grapalat" w:cs="GHEA Grapalat"/>
          <w:b/>
          <w:sz w:val="22"/>
          <w:szCs w:val="22"/>
        </w:rPr>
      </w:pPr>
    </w:p>
    <w:p w:rsidR="003D2FE2" w:rsidRPr="00B138F3" w:rsidRDefault="003D2FE2" w:rsidP="00C71AC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021A2A" w:rsidRDefault="003D2FE2" w:rsidP="00C71ACA">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C71ACA">
      <w:pPr>
        <w:widowControl w:val="0"/>
        <w:jc w:val="both"/>
        <w:rPr>
          <w:rFonts w:ascii="GHEA Grapalat" w:hAnsi="GHEA Grapalat"/>
          <w:sz w:val="22"/>
          <w:szCs w:val="22"/>
          <w:lang w:val="en-US"/>
        </w:rPr>
      </w:pPr>
      <w:r w:rsidRPr="00021A2A">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rsidR="003D2FE2" w:rsidRPr="00B138F3" w:rsidRDefault="003D2FE2" w:rsidP="00C71ACA">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C71ACA">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C71ACA">
      <w:pPr>
        <w:widowControl w:val="0"/>
        <w:ind w:firstLine="709"/>
        <w:jc w:val="both"/>
        <w:rPr>
          <w:rFonts w:ascii="GHEA Grapalat" w:hAnsi="GHEA Grapalat" w:cs="GHEA Grapalat"/>
          <w:sz w:val="22"/>
          <w:szCs w:val="22"/>
        </w:rPr>
      </w:pPr>
    </w:p>
    <w:p w:rsidR="003D2FE2" w:rsidRPr="00B138F3" w:rsidRDefault="003D2FE2" w:rsidP="00C71ACA">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C71AC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C71ACA">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C71AC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C71ACA">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C71AC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C71AC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C71ACA">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C71ACA">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C71ACA">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C71ACA">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C71ACA">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C71AC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w:t>
      </w:r>
      <w:r w:rsidRPr="00B138F3">
        <w:rPr>
          <w:rFonts w:ascii="GHEA Grapalat" w:hAnsi="GHEA Grapalat"/>
          <w:sz w:val="22"/>
          <w:szCs w:val="22"/>
        </w:rPr>
        <w:lastRenderedPageBreak/>
        <w:t>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C71AC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C71AC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C71AC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Default="003D2FE2" w:rsidP="00C71AC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967E40" w:rsidRPr="00B138F3" w:rsidRDefault="00967E40" w:rsidP="00C71ACA">
      <w:pPr>
        <w:widowControl w:val="0"/>
        <w:tabs>
          <w:tab w:val="left" w:pos="1134"/>
        </w:tabs>
        <w:ind w:firstLine="567"/>
        <w:jc w:val="both"/>
        <w:rPr>
          <w:rFonts w:ascii="GHEA Grapalat" w:hAnsi="GHEA Grapalat" w:cs="GHEA Grapalat"/>
          <w:sz w:val="22"/>
          <w:szCs w:val="22"/>
        </w:rPr>
      </w:pPr>
    </w:p>
    <w:p w:rsidR="003D2FE2" w:rsidRPr="00B138F3" w:rsidRDefault="003D2FE2" w:rsidP="00C71ACA">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C71AC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C71AC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C71AC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C71AC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C71AC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C71ACA">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C71AC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C71ACA">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C71AC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C71ACA">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C71ACA">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C71ACA">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C71ACA">
      <w:pPr>
        <w:widowControl w:val="0"/>
        <w:jc w:val="right"/>
        <w:rPr>
          <w:rFonts w:ascii="GHEA Grapalat" w:hAnsi="GHEA Grapalat"/>
          <w:sz w:val="22"/>
          <w:szCs w:val="22"/>
        </w:rPr>
      </w:pPr>
    </w:p>
    <w:p w:rsidR="003D2FE2" w:rsidRPr="00B138F3" w:rsidRDefault="003D2FE2" w:rsidP="00C71ACA">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C71ACA">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C71ACA">
      <w:pPr>
        <w:widowControl w:val="0"/>
        <w:jc w:val="both"/>
        <w:rPr>
          <w:rFonts w:ascii="GHEA Grapalat" w:hAnsi="GHEA Grapalat"/>
          <w:sz w:val="22"/>
          <w:szCs w:val="22"/>
        </w:rPr>
      </w:pPr>
    </w:p>
    <w:p w:rsidR="003D2FE2" w:rsidRPr="00B138F3" w:rsidRDefault="003D2FE2" w:rsidP="00C71ACA">
      <w:pPr>
        <w:widowControl w:val="0"/>
        <w:jc w:val="both"/>
        <w:rPr>
          <w:rFonts w:ascii="GHEA Grapalat" w:hAnsi="GHEA Grapalat"/>
          <w:sz w:val="22"/>
          <w:szCs w:val="22"/>
        </w:rPr>
      </w:pPr>
    </w:p>
    <w:p w:rsidR="003D2FE2" w:rsidRPr="00B138F3" w:rsidRDefault="003D2FE2" w:rsidP="00C71ACA">
      <w:pPr>
        <w:rPr>
          <w:sz w:val="22"/>
          <w:szCs w:val="22"/>
        </w:rPr>
      </w:pPr>
    </w:p>
    <w:p w:rsidR="001005B0" w:rsidRPr="00B138F3" w:rsidRDefault="001005B0" w:rsidP="00C71ACA">
      <w:pPr>
        <w:widowControl w:val="0"/>
        <w:ind w:left="567" w:right="565"/>
        <w:jc w:val="both"/>
        <w:rPr>
          <w:rFonts w:ascii="GHEA Grapalat" w:hAnsi="GHEA Grapalat"/>
          <w:sz w:val="22"/>
          <w:szCs w:val="22"/>
        </w:rPr>
      </w:pPr>
    </w:p>
    <w:p w:rsidR="001005B0" w:rsidRPr="00B138F3" w:rsidRDefault="001005B0" w:rsidP="00C71ACA">
      <w:pPr>
        <w:widowControl w:val="0"/>
        <w:ind w:left="567" w:right="565"/>
        <w:jc w:val="center"/>
        <w:rPr>
          <w:rFonts w:ascii="GHEA Grapalat" w:hAnsi="GHEA Grapalat"/>
          <w:b/>
          <w:sz w:val="22"/>
          <w:szCs w:val="22"/>
        </w:rPr>
      </w:pPr>
    </w:p>
    <w:p w:rsidR="001005B0" w:rsidRPr="00B138F3" w:rsidRDefault="001005B0" w:rsidP="00C71ACA">
      <w:pPr>
        <w:widowControl w:val="0"/>
        <w:ind w:left="567" w:right="565"/>
        <w:jc w:val="center"/>
        <w:rPr>
          <w:rFonts w:ascii="GHEA Grapalat" w:hAnsi="GHEA Grapalat"/>
          <w:b/>
          <w:sz w:val="22"/>
          <w:szCs w:val="22"/>
        </w:rPr>
      </w:pPr>
    </w:p>
    <w:p w:rsidR="001005B0" w:rsidRPr="00B138F3" w:rsidRDefault="001005B0" w:rsidP="00C71ACA">
      <w:pPr>
        <w:widowControl w:val="0"/>
        <w:ind w:left="567" w:right="565"/>
        <w:jc w:val="center"/>
        <w:rPr>
          <w:rFonts w:ascii="GHEA Grapalat" w:hAnsi="GHEA Grapalat"/>
          <w:b/>
          <w:sz w:val="22"/>
          <w:szCs w:val="22"/>
        </w:rPr>
      </w:pPr>
    </w:p>
    <w:p w:rsidR="001005B0" w:rsidRPr="00B138F3" w:rsidRDefault="001005B0" w:rsidP="00C71ACA">
      <w:pPr>
        <w:widowControl w:val="0"/>
        <w:ind w:left="567" w:right="565"/>
        <w:jc w:val="center"/>
        <w:rPr>
          <w:rFonts w:ascii="GHEA Grapalat" w:hAnsi="GHEA Grapalat"/>
          <w:b/>
          <w:sz w:val="22"/>
          <w:szCs w:val="22"/>
        </w:rPr>
      </w:pPr>
    </w:p>
    <w:p w:rsidR="001005B0" w:rsidRPr="00B138F3" w:rsidRDefault="001005B0" w:rsidP="00C71ACA">
      <w:pPr>
        <w:widowControl w:val="0"/>
        <w:ind w:left="567" w:right="565"/>
        <w:jc w:val="center"/>
        <w:rPr>
          <w:rFonts w:ascii="GHEA Grapalat" w:hAnsi="GHEA Grapalat"/>
          <w:b/>
          <w:sz w:val="22"/>
          <w:szCs w:val="22"/>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tbl>
      <w:tblPr>
        <w:tblW w:w="10530" w:type="dxa"/>
        <w:tblInd w:w="-702" w:type="dxa"/>
        <w:tblLook w:val="0000" w:firstRow="0" w:lastRow="0" w:firstColumn="0" w:lastColumn="0" w:noHBand="0" w:noVBand="0"/>
      </w:tblPr>
      <w:tblGrid>
        <w:gridCol w:w="5616"/>
        <w:gridCol w:w="4914"/>
      </w:tblGrid>
      <w:tr w:rsidR="00E752B6" w:rsidRPr="00B138F3" w:rsidTr="00036C53">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036C53">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036C53">
        <w:trPr>
          <w:trHeight w:val="349"/>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036C53">
        <w:trPr>
          <w:trHeight w:val="345"/>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036C53">
        <w:trPr>
          <w:trHeight w:val="361"/>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036C53">
        <w:trPr>
          <w:trHeight w:val="433"/>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036C53">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036C53">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24C31" w:rsidRPr="00B138F3" w:rsidTr="00036C53">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8F1293" w:rsidRDefault="00C24C31" w:rsidP="00C24C31">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8F1293">
              <w:rPr>
                <w:rFonts w:ascii="GHEA Grapalat" w:hAnsi="GHEA Grapalat"/>
                <w:sz w:val="22"/>
              </w:rPr>
              <w:t xml:space="preserve"> </w:t>
            </w:r>
            <w:r w:rsidR="00021A2A">
              <w:rPr>
                <w:rFonts w:ascii="GHEA Grapalat" w:hAnsi="GHEA Grapalat"/>
                <w:b/>
                <w:sz w:val="22"/>
              </w:rPr>
              <w:t>ГНКО ‘‘</w:t>
            </w:r>
            <w:proofErr w:type="spellStart"/>
            <w:r w:rsidR="00021A2A">
              <w:rPr>
                <w:rFonts w:ascii="GHEA Grapalat" w:hAnsi="GHEA Grapalat"/>
                <w:b/>
                <w:sz w:val="22"/>
              </w:rPr>
              <w:t>Алашкертская</w:t>
            </w:r>
            <w:proofErr w:type="spellEnd"/>
            <w:r w:rsidR="00021A2A">
              <w:rPr>
                <w:rFonts w:ascii="GHEA Grapalat" w:hAnsi="GHEA Grapalat"/>
                <w:b/>
                <w:sz w:val="22"/>
              </w:rPr>
              <w:t xml:space="preserve"> средняя школа имени Г. </w:t>
            </w:r>
            <w:proofErr w:type="spellStart"/>
            <w:r w:rsidR="00021A2A">
              <w:rPr>
                <w:rFonts w:ascii="GHEA Grapalat" w:hAnsi="GHEA Grapalat"/>
                <w:b/>
                <w:sz w:val="22"/>
              </w:rPr>
              <w:t>Кочара</w:t>
            </w:r>
            <w:proofErr w:type="spellEnd"/>
            <w:r w:rsidRPr="008F1293">
              <w:rPr>
                <w:rFonts w:ascii="GHEA Grapalat" w:hAnsi="GHEA Grapalat"/>
                <w:b/>
                <w:sz w:val="22"/>
              </w:rPr>
              <w:t>”</w:t>
            </w:r>
            <w:r w:rsidRPr="008F1293">
              <w:rPr>
                <w:rFonts w:ascii="GHEA Grapalat" w:hAnsi="GHEA Grapalat"/>
                <w:b/>
                <w:i/>
                <w:sz w:val="22"/>
              </w:rPr>
              <w:t xml:space="preserve"> </w:t>
            </w:r>
            <w:proofErr w:type="spellStart"/>
            <w:r w:rsidR="00021A2A">
              <w:rPr>
                <w:rFonts w:ascii="GHEA Grapalat" w:hAnsi="GHEA Grapalat"/>
                <w:b/>
                <w:sz w:val="22"/>
              </w:rPr>
              <w:t>Армавир</w:t>
            </w:r>
            <w:r w:rsidRPr="00D41CF1">
              <w:rPr>
                <w:rFonts w:ascii="GHEA Grapalat" w:hAnsi="GHEA Grapalat"/>
                <w:b/>
                <w:sz w:val="22"/>
              </w:rPr>
              <w:t>ская</w:t>
            </w:r>
            <w:proofErr w:type="spellEnd"/>
            <w:r w:rsidRPr="00D41CF1">
              <w:rPr>
                <w:rFonts w:ascii="GHEA Grapalat" w:hAnsi="GHEA Grapalat"/>
                <w:b/>
                <w:sz w:val="22"/>
              </w:rPr>
              <w:t xml:space="preserve"> область РА</w:t>
            </w:r>
          </w:p>
        </w:tc>
      </w:tr>
      <w:tr w:rsidR="00C24C31" w:rsidRPr="00B138F3" w:rsidTr="00036C53">
        <w:trPr>
          <w:trHeight w:val="35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E423B9" w:rsidRDefault="00C24C31" w:rsidP="00C24C31">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C24C31" w:rsidRPr="00B138F3" w:rsidTr="00036C53">
        <w:trPr>
          <w:trHeight w:val="343"/>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2B2FFC" w:rsidRDefault="00C24C31" w:rsidP="00021A2A">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021A2A">
              <w:rPr>
                <w:rFonts w:ascii="GHEA Grapalat" w:hAnsi="GHEA Grapalat"/>
                <w:b/>
                <w:sz w:val="20"/>
                <w:szCs w:val="20"/>
                <w:lang w:val="af-ZA"/>
              </w:rPr>
              <w:t>04408127</w:t>
            </w:r>
          </w:p>
        </w:tc>
      </w:tr>
      <w:tr w:rsidR="00C24C31" w:rsidRPr="00B138F3" w:rsidTr="00036C53">
        <w:trPr>
          <w:trHeight w:val="361"/>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8F1293" w:rsidRDefault="00C24C31" w:rsidP="009C2A28">
            <w:pPr>
              <w:widowControl w:val="0"/>
              <w:tabs>
                <w:tab w:val="left" w:pos="855"/>
              </w:tabs>
              <w:ind w:left="360"/>
              <w:rPr>
                <w:rFonts w:ascii="GHEA Grapalat" w:hAnsi="GHEA Grapalat"/>
                <w:sz w:val="22"/>
              </w:rPr>
            </w:pPr>
            <w:r w:rsidRPr="00E423B9">
              <w:rPr>
                <w:rFonts w:ascii="GHEA Grapalat" w:hAnsi="GHEA Grapalat"/>
                <w:sz w:val="22"/>
              </w:rPr>
              <w:t>12.</w:t>
            </w:r>
            <w:r w:rsidRPr="00E423B9">
              <w:rPr>
                <w:rFonts w:ascii="GHEA Grapalat" w:hAnsi="GHEA Grapalat"/>
                <w:sz w:val="22"/>
              </w:rPr>
              <w:tab/>
              <w:t>Обслуживающая бенефициара Финансовая организация (банк):</w:t>
            </w:r>
            <w:r w:rsidRPr="008F1293">
              <w:rPr>
                <w:rFonts w:ascii="GHEA Grapalat" w:hAnsi="GHEA Grapalat"/>
                <w:sz w:val="22"/>
              </w:rPr>
              <w:t xml:space="preserve"> </w:t>
            </w:r>
            <w:r w:rsidR="00021A2A"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C24C31" w:rsidRPr="00B138F3" w:rsidTr="00036C53">
        <w:trPr>
          <w:trHeight w:val="433"/>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021A2A" w:rsidRDefault="00C24C31" w:rsidP="00021A2A">
            <w:pPr>
              <w:widowControl w:val="0"/>
              <w:tabs>
                <w:tab w:val="left" w:pos="855"/>
              </w:tabs>
              <w:ind w:left="360"/>
              <w:rPr>
                <w:rFonts w:ascii="GHEA Grapalat" w:hAnsi="GHEA Grapalat"/>
                <w:sz w:val="22"/>
                <w:lang w:val="en-US"/>
              </w:rPr>
            </w:pPr>
            <w:r w:rsidRPr="00E423B9">
              <w:rPr>
                <w:rFonts w:ascii="GHEA Grapalat" w:hAnsi="GHEA Grapalat"/>
                <w:sz w:val="22"/>
              </w:rPr>
              <w:t>13.</w:t>
            </w:r>
            <w:r w:rsidRPr="00E423B9">
              <w:rPr>
                <w:rFonts w:ascii="GHEA Grapalat" w:hAnsi="GHEA Grapalat"/>
                <w:sz w:val="22"/>
              </w:rPr>
              <w:tab/>
              <w:t>Номер счета бенефициара (</w:t>
            </w:r>
            <w:proofErr w:type="spellStart"/>
            <w:proofErr w:type="gramStart"/>
            <w:r w:rsidRPr="00E423B9">
              <w:rPr>
                <w:rFonts w:ascii="GHEA Grapalat" w:hAnsi="GHEA Grapalat"/>
                <w:sz w:val="22"/>
              </w:rPr>
              <w:t>сч</w:t>
            </w:r>
            <w:proofErr w:type="spellEnd"/>
            <w:r w:rsidRPr="00E423B9">
              <w:rPr>
                <w:rFonts w:ascii="GHEA Grapalat" w:hAnsi="GHEA Grapalat"/>
                <w:sz w:val="22"/>
              </w:rPr>
              <w:t>.№</w:t>
            </w:r>
            <w:proofErr w:type="gramEnd"/>
            <w:r w:rsidRPr="00E423B9">
              <w:rPr>
                <w:rFonts w:ascii="GHEA Grapalat" w:hAnsi="GHEA Grapalat"/>
                <w:sz w:val="22"/>
              </w:rPr>
              <w:t>)</w:t>
            </w:r>
            <w:r>
              <w:rPr>
                <w:rFonts w:ascii="GHEA Grapalat" w:hAnsi="GHEA Grapalat"/>
                <w:sz w:val="22"/>
                <w:lang w:val="en-US"/>
              </w:rPr>
              <w:t xml:space="preserve"> </w:t>
            </w:r>
            <w:r w:rsidR="00021A2A">
              <w:rPr>
                <w:rFonts w:ascii="GHEA Grapalat" w:hAnsi="GHEA Grapalat" w:cs="Arial"/>
                <w:b/>
                <w:sz w:val="20"/>
                <w:szCs w:val="20"/>
                <w:lang w:val="en-US"/>
              </w:rPr>
              <w:t>900338000368</w:t>
            </w:r>
          </w:p>
        </w:tc>
      </w:tr>
      <w:tr w:rsidR="00C24C31" w:rsidRPr="00B138F3" w:rsidTr="00036C53">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B138F3" w:rsidRDefault="00C24C31" w:rsidP="00C24C31">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24C31" w:rsidRPr="00B138F3" w:rsidTr="00036C53">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B138F3" w:rsidRDefault="00C24C31" w:rsidP="00C24C31">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24C31" w:rsidRPr="00B138F3" w:rsidTr="00036C53">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B138F3" w:rsidRDefault="00C24C31" w:rsidP="00C24C31">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24C31" w:rsidRPr="00B138F3" w:rsidTr="00036C53">
        <w:trPr>
          <w:trHeight w:val="442"/>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B138F3" w:rsidRDefault="00C24C31" w:rsidP="00C24C31">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C24C31" w:rsidRPr="00B138F3" w:rsidTr="00036C53">
        <w:trPr>
          <w:trHeight w:val="424"/>
        </w:trPr>
        <w:tc>
          <w:tcPr>
            <w:tcW w:w="10530" w:type="dxa"/>
            <w:gridSpan w:val="2"/>
            <w:tcBorders>
              <w:top w:val="single" w:sz="4" w:space="0" w:color="auto"/>
              <w:left w:val="single" w:sz="4" w:space="0" w:color="auto"/>
              <w:right w:val="single" w:sz="4" w:space="0" w:color="000000"/>
            </w:tcBorders>
            <w:noWrap/>
            <w:vAlign w:val="bottom"/>
          </w:tcPr>
          <w:p w:rsidR="00C24C31" w:rsidRPr="00B138F3" w:rsidRDefault="00C24C31" w:rsidP="00C24C31">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24C31" w:rsidRPr="00B138F3" w:rsidTr="00036C53">
        <w:trPr>
          <w:trHeight w:val="704"/>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B138F3" w:rsidRDefault="00C24C31" w:rsidP="00C24C31">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24C31" w:rsidRPr="00B138F3" w:rsidTr="00036C53">
        <w:trPr>
          <w:trHeight w:val="704"/>
        </w:trPr>
        <w:tc>
          <w:tcPr>
            <w:tcW w:w="10530" w:type="dxa"/>
            <w:gridSpan w:val="2"/>
            <w:tcBorders>
              <w:top w:val="single" w:sz="4" w:space="0" w:color="auto"/>
              <w:left w:val="single" w:sz="4" w:space="0" w:color="auto"/>
              <w:bottom w:val="single" w:sz="4" w:space="0" w:color="auto"/>
              <w:right w:val="single" w:sz="4" w:space="0" w:color="000000"/>
            </w:tcBorders>
            <w:noWrap/>
            <w:vAlign w:val="bottom"/>
          </w:tcPr>
          <w:p w:rsidR="00C24C31" w:rsidRPr="00B138F3" w:rsidRDefault="00C24C31" w:rsidP="00C24C31">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24C31" w:rsidRPr="00B138F3" w:rsidTr="00036C53">
        <w:trPr>
          <w:trHeight w:val="2194"/>
        </w:trPr>
        <w:tc>
          <w:tcPr>
            <w:tcW w:w="5616" w:type="dxa"/>
            <w:tcBorders>
              <w:top w:val="nil"/>
              <w:left w:val="single" w:sz="4" w:space="0" w:color="auto"/>
              <w:bottom w:val="single" w:sz="4" w:space="0" w:color="auto"/>
              <w:right w:val="single" w:sz="4" w:space="0" w:color="auto"/>
            </w:tcBorders>
            <w:noWrap/>
            <w:vAlign w:val="bottom"/>
          </w:tcPr>
          <w:p w:rsidR="00C24C31" w:rsidRPr="00B138F3" w:rsidRDefault="00C24C31" w:rsidP="00C24C31">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24C31" w:rsidRPr="00B138F3" w:rsidRDefault="00C24C31" w:rsidP="00C24C31">
            <w:pPr>
              <w:widowControl w:val="0"/>
              <w:rPr>
                <w:rFonts w:ascii="GHEA Grapalat" w:hAnsi="GHEA Grapalat" w:cs="Sylfaen"/>
              </w:rPr>
            </w:pPr>
          </w:p>
          <w:p w:rsidR="00C24C31" w:rsidRPr="00B138F3" w:rsidRDefault="00C24C31" w:rsidP="00C24C31">
            <w:pPr>
              <w:widowControl w:val="0"/>
              <w:jc w:val="right"/>
              <w:rPr>
                <w:rFonts w:ascii="GHEA Grapalat" w:hAnsi="GHEA Grapalat" w:cs="Tahoma"/>
              </w:rPr>
            </w:pPr>
            <w:r w:rsidRPr="00B138F3">
              <w:rPr>
                <w:rFonts w:ascii="GHEA Grapalat" w:hAnsi="GHEA Grapalat"/>
              </w:rPr>
              <w:t>/____________________/</w:t>
            </w:r>
          </w:p>
          <w:p w:rsidR="00C24C31" w:rsidRPr="00B138F3" w:rsidRDefault="00C24C31" w:rsidP="00C24C31">
            <w:pPr>
              <w:widowControl w:val="0"/>
              <w:rPr>
                <w:rFonts w:ascii="GHEA Grapalat" w:hAnsi="GHEA Grapalat" w:cs="Sylfaen"/>
              </w:rPr>
            </w:pPr>
          </w:p>
          <w:p w:rsidR="00C24C31" w:rsidRPr="00B138F3" w:rsidRDefault="00C24C31" w:rsidP="00C24C31">
            <w:pPr>
              <w:widowControl w:val="0"/>
              <w:jc w:val="right"/>
              <w:rPr>
                <w:rFonts w:ascii="GHEA Grapalat" w:hAnsi="GHEA Grapalat" w:cs="Sylfaen"/>
              </w:rPr>
            </w:pPr>
            <w:r w:rsidRPr="00B138F3">
              <w:rPr>
                <w:rFonts w:ascii="GHEA Grapalat" w:hAnsi="GHEA Grapalat"/>
              </w:rPr>
              <w:t>/____________________/</w:t>
            </w:r>
          </w:p>
          <w:p w:rsidR="00C24C31" w:rsidRPr="00B138F3" w:rsidRDefault="00C24C31" w:rsidP="00C24C31">
            <w:pPr>
              <w:widowControl w:val="0"/>
              <w:rPr>
                <w:rFonts w:ascii="GHEA Grapalat" w:hAnsi="GHEA Grapalat" w:cs="Sylfaen"/>
              </w:rPr>
            </w:pPr>
          </w:p>
          <w:p w:rsidR="00C24C31" w:rsidRPr="00B138F3" w:rsidRDefault="00C24C31" w:rsidP="00C24C31">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C24C31" w:rsidRPr="00B138F3" w:rsidRDefault="00C24C31" w:rsidP="00C24C31">
            <w:pPr>
              <w:widowControl w:val="0"/>
              <w:rPr>
                <w:rFonts w:ascii="GHEA Grapalat" w:hAnsi="GHEA Grapalat" w:cs="Sylfaen"/>
              </w:rPr>
            </w:pPr>
          </w:p>
        </w:tc>
        <w:tc>
          <w:tcPr>
            <w:tcW w:w="4914" w:type="dxa"/>
            <w:tcBorders>
              <w:top w:val="nil"/>
              <w:left w:val="nil"/>
              <w:bottom w:val="single" w:sz="4" w:space="0" w:color="auto"/>
              <w:right w:val="single" w:sz="4" w:space="0" w:color="auto"/>
            </w:tcBorders>
            <w:noWrap/>
          </w:tcPr>
          <w:p w:rsidR="00C24C31" w:rsidRPr="00B138F3" w:rsidRDefault="00C24C31" w:rsidP="00C24C31">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24C31" w:rsidRPr="00B138F3" w:rsidRDefault="00C24C31" w:rsidP="00C24C31">
            <w:pPr>
              <w:widowControl w:val="0"/>
              <w:rPr>
                <w:rFonts w:ascii="GHEA Grapalat" w:hAnsi="GHEA Grapalat" w:cs="Sylfaen"/>
              </w:rPr>
            </w:pPr>
          </w:p>
          <w:p w:rsidR="00C24C31" w:rsidRPr="00B138F3" w:rsidRDefault="00C24C31" w:rsidP="00C24C31">
            <w:pPr>
              <w:widowControl w:val="0"/>
              <w:jc w:val="right"/>
              <w:rPr>
                <w:rFonts w:ascii="GHEA Grapalat" w:hAnsi="GHEA Grapalat" w:cs="Sylfaen"/>
              </w:rPr>
            </w:pPr>
            <w:r w:rsidRPr="00B138F3">
              <w:rPr>
                <w:rFonts w:ascii="GHEA Grapalat" w:hAnsi="GHEA Grapalat"/>
              </w:rPr>
              <w:t>/____________________/</w:t>
            </w:r>
          </w:p>
          <w:p w:rsidR="00C24C31" w:rsidRPr="00B138F3" w:rsidRDefault="00C24C31" w:rsidP="00C24C31">
            <w:pPr>
              <w:widowControl w:val="0"/>
              <w:jc w:val="right"/>
              <w:rPr>
                <w:rFonts w:ascii="GHEA Grapalat" w:hAnsi="GHEA Grapalat" w:cs="Tahoma"/>
              </w:rPr>
            </w:pPr>
          </w:p>
          <w:p w:rsidR="00C24C31" w:rsidRPr="00B138F3" w:rsidRDefault="00C24C31" w:rsidP="00C24C31">
            <w:pPr>
              <w:widowControl w:val="0"/>
              <w:jc w:val="right"/>
              <w:rPr>
                <w:rFonts w:ascii="GHEA Grapalat" w:hAnsi="GHEA Grapalat" w:cs="Sylfaen"/>
              </w:rPr>
            </w:pPr>
            <w:r w:rsidRPr="00B138F3">
              <w:rPr>
                <w:rFonts w:ascii="GHEA Grapalat" w:hAnsi="GHEA Grapalat"/>
              </w:rPr>
              <w:t>/____________________/</w:t>
            </w:r>
          </w:p>
          <w:p w:rsidR="00C24C31" w:rsidRPr="00B138F3" w:rsidRDefault="00C24C31" w:rsidP="00C24C31">
            <w:pPr>
              <w:widowControl w:val="0"/>
              <w:rPr>
                <w:rFonts w:ascii="GHEA Grapalat" w:hAnsi="GHEA Grapalat" w:cs="Sylfaen"/>
              </w:rPr>
            </w:pPr>
          </w:p>
          <w:p w:rsidR="00C24C31" w:rsidRPr="00B138F3" w:rsidRDefault="00C24C31" w:rsidP="00C24C31">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24C31" w:rsidRPr="00B138F3" w:rsidTr="00036C53">
        <w:trPr>
          <w:trHeight w:val="2194"/>
        </w:trPr>
        <w:tc>
          <w:tcPr>
            <w:tcW w:w="5616" w:type="dxa"/>
            <w:tcBorders>
              <w:top w:val="single" w:sz="4" w:space="0" w:color="auto"/>
              <w:left w:val="single" w:sz="4" w:space="0" w:color="auto"/>
              <w:right w:val="single" w:sz="4" w:space="0" w:color="auto"/>
            </w:tcBorders>
            <w:noWrap/>
            <w:vAlign w:val="bottom"/>
          </w:tcPr>
          <w:p w:rsidR="00C24C31" w:rsidRPr="00B138F3" w:rsidRDefault="00C24C31" w:rsidP="00C24C31">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24C31" w:rsidRPr="00B138F3" w:rsidRDefault="00C24C31" w:rsidP="00C24C31">
            <w:pPr>
              <w:widowControl w:val="0"/>
              <w:rPr>
                <w:rFonts w:ascii="GHEA Grapalat" w:hAnsi="GHEA Grapalat"/>
              </w:rPr>
            </w:pPr>
          </w:p>
          <w:p w:rsidR="00C24C31" w:rsidRPr="00B138F3" w:rsidRDefault="00C24C31" w:rsidP="00C24C31">
            <w:pPr>
              <w:widowControl w:val="0"/>
              <w:jc w:val="right"/>
              <w:rPr>
                <w:rFonts w:ascii="GHEA Grapalat" w:hAnsi="GHEA Grapalat" w:cs="Tahoma"/>
              </w:rPr>
            </w:pPr>
            <w:r w:rsidRPr="00B138F3">
              <w:rPr>
                <w:rFonts w:ascii="GHEA Grapalat" w:hAnsi="GHEA Grapalat"/>
              </w:rPr>
              <w:t>/____________________/</w:t>
            </w:r>
          </w:p>
          <w:p w:rsidR="00C24C31" w:rsidRPr="00B138F3" w:rsidRDefault="00C24C31" w:rsidP="00C24C31">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24C31" w:rsidRPr="00B138F3" w:rsidRDefault="00C24C31" w:rsidP="00C24C31">
            <w:pPr>
              <w:widowControl w:val="0"/>
              <w:rPr>
                <w:rFonts w:ascii="GHEA Grapalat" w:hAnsi="GHEA Grapalat" w:cs="Tahoma"/>
              </w:rPr>
            </w:pPr>
          </w:p>
          <w:p w:rsidR="00C24C31" w:rsidRPr="00B138F3" w:rsidRDefault="00C24C31" w:rsidP="00C24C31">
            <w:pPr>
              <w:widowControl w:val="0"/>
              <w:rPr>
                <w:rFonts w:ascii="GHEA Grapalat" w:hAnsi="GHEA Grapalat" w:cs="Arial"/>
              </w:rPr>
            </w:pPr>
          </w:p>
        </w:tc>
        <w:tc>
          <w:tcPr>
            <w:tcW w:w="4914" w:type="dxa"/>
            <w:tcBorders>
              <w:top w:val="single" w:sz="4" w:space="0" w:color="auto"/>
              <w:left w:val="nil"/>
              <w:right w:val="single" w:sz="4" w:space="0" w:color="auto"/>
            </w:tcBorders>
            <w:noWrap/>
          </w:tcPr>
          <w:p w:rsidR="00C24C31" w:rsidRPr="00B138F3" w:rsidRDefault="00C24C31" w:rsidP="00C24C31">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24C31" w:rsidRPr="00B138F3" w:rsidRDefault="00C24C31" w:rsidP="00C24C31">
            <w:pPr>
              <w:widowControl w:val="0"/>
              <w:rPr>
                <w:rFonts w:ascii="GHEA Grapalat" w:hAnsi="GHEA Grapalat" w:cs="Tahoma"/>
              </w:rPr>
            </w:pPr>
          </w:p>
          <w:p w:rsidR="00C24C31" w:rsidRPr="00B138F3" w:rsidRDefault="00C24C31" w:rsidP="00C24C31">
            <w:pPr>
              <w:widowControl w:val="0"/>
              <w:jc w:val="right"/>
              <w:rPr>
                <w:rFonts w:ascii="GHEA Grapalat" w:hAnsi="GHEA Grapalat" w:cs="Tahoma"/>
              </w:rPr>
            </w:pPr>
            <w:r w:rsidRPr="00B138F3">
              <w:rPr>
                <w:rFonts w:ascii="GHEA Grapalat" w:hAnsi="GHEA Grapalat"/>
              </w:rPr>
              <w:t>/____________________/</w:t>
            </w:r>
          </w:p>
          <w:p w:rsidR="00C24C31" w:rsidRPr="00B138F3" w:rsidRDefault="00C24C31" w:rsidP="00C24C31">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C24C31" w:rsidRPr="00B138F3" w:rsidRDefault="00C24C31" w:rsidP="00C24C31">
            <w:pPr>
              <w:widowControl w:val="0"/>
              <w:rPr>
                <w:rFonts w:ascii="GHEA Grapalat" w:hAnsi="GHEA Grapalat" w:cs="Arial"/>
              </w:rPr>
            </w:pPr>
          </w:p>
        </w:tc>
      </w:tr>
      <w:tr w:rsidR="00C24C31" w:rsidRPr="00B138F3" w:rsidTr="00036C53">
        <w:trPr>
          <w:trHeight w:val="2194"/>
        </w:trPr>
        <w:tc>
          <w:tcPr>
            <w:tcW w:w="5616" w:type="dxa"/>
            <w:tcBorders>
              <w:top w:val="nil"/>
              <w:left w:val="single" w:sz="4" w:space="0" w:color="auto"/>
              <w:bottom w:val="single" w:sz="4" w:space="0" w:color="auto"/>
              <w:right w:val="single" w:sz="4" w:space="0" w:color="auto"/>
            </w:tcBorders>
            <w:noWrap/>
            <w:vAlign w:val="bottom"/>
          </w:tcPr>
          <w:p w:rsidR="00C24C31" w:rsidRPr="00B138F3" w:rsidRDefault="00C24C31" w:rsidP="00C24C31">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C24C31" w:rsidRPr="00B138F3" w:rsidRDefault="00C24C31" w:rsidP="00C24C31">
            <w:pPr>
              <w:widowControl w:val="0"/>
              <w:rPr>
                <w:rFonts w:ascii="GHEA Grapalat" w:hAnsi="GHEA Grapalat" w:cs="Sylfaen"/>
              </w:rPr>
            </w:pPr>
          </w:p>
          <w:p w:rsidR="00C24C31" w:rsidRPr="00B138F3" w:rsidRDefault="00C24C31" w:rsidP="00C24C31">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4914" w:type="dxa"/>
            <w:tcBorders>
              <w:top w:val="nil"/>
              <w:left w:val="nil"/>
              <w:bottom w:val="single" w:sz="4" w:space="0" w:color="auto"/>
              <w:right w:val="single" w:sz="4" w:space="0" w:color="auto"/>
            </w:tcBorders>
            <w:noWrap/>
            <w:vAlign w:val="bottom"/>
          </w:tcPr>
          <w:p w:rsidR="00C24C31" w:rsidRPr="00B138F3" w:rsidRDefault="00C24C31" w:rsidP="00C24C31">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C24C31" w:rsidRPr="00B138F3" w:rsidRDefault="00C24C31" w:rsidP="00C24C31">
            <w:pPr>
              <w:widowControl w:val="0"/>
              <w:rPr>
                <w:rFonts w:ascii="GHEA Grapalat" w:hAnsi="GHEA Grapalat"/>
              </w:rPr>
            </w:pPr>
          </w:p>
          <w:p w:rsidR="00C24C31" w:rsidRPr="00B138F3" w:rsidRDefault="00C24C31" w:rsidP="00C24C31">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C71ACA">
      <w:pPr>
        <w:widowControl w:val="0"/>
        <w:jc w:val="center"/>
        <w:rPr>
          <w:rFonts w:ascii="GHEA Grapalat" w:hAnsi="GHEA Grapalat" w:cs="Sylfaen"/>
        </w:rPr>
      </w:pPr>
    </w:p>
    <w:p w:rsidR="00E752B6" w:rsidRPr="00E752B6" w:rsidRDefault="00E752B6"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C3421C" w:rsidRPr="00B138F3" w:rsidRDefault="00C3421C" w:rsidP="00C71ACA">
      <w:pPr>
        <w:widowControl w:val="0"/>
        <w:jc w:val="center"/>
        <w:rPr>
          <w:rFonts w:ascii="GHEA Grapalat" w:hAnsi="GHEA Grapalat" w:cs="Sylfaen"/>
        </w:rPr>
      </w:pPr>
    </w:p>
    <w:p w:rsidR="00C3421C" w:rsidRPr="00B138F3" w:rsidRDefault="00C3421C" w:rsidP="00C71ACA">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71ACA">
      <w:pPr>
        <w:rPr>
          <w:rFonts w:ascii="GHEA Grapalat" w:hAnsi="GHEA Grapalat" w:cs="Sylfaen"/>
        </w:rPr>
      </w:pPr>
      <w:r w:rsidRPr="00B138F3">
        <w:rPr>
          <w:rFonts w:ascii="GHEA Grapalat" w:hAnsi="GHEA Grapalat" w:cs="Sylfaen"/>
        </w:rPr>
        <w:br w:type="page"/>
      </w:r>
    </w:p>
    <w:p w:rsidR="00C3421C" w:rsidRPr="00B138F3" w:rsidRDefault="00C3421C" w:rsidP="00C71ACA">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C71ACA">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C71ACA">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w:t>
            </w:r>
            <w:r w:rsidRPr="00B138F3">
              <w:rPr>
                <w:rFonts w:ascii="GHEA Grapalat" w:hAnsi="GHEA Grapalat"/>
                <w:sz w:val="18"/>
                <w:szCs w:val="18"/>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C71ACA">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финансовой организацией </w:t>
            </w:r>
            <w:r w:rsidRPr="00B138F3">
              <w:rPr>
                <w:rFonts w:ascii="GHEA Grapalat" w:hAnsi="GHEA Grapalat"/>
                <w:sz w:val="18"/>
                <w:szCs w:val="18"/>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финансовой организацией (филиалом)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C71AC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C71ACA">
            <w:pPr>
              <w:widowControl w:val="0"/>
              <w:jc w:val="center"/>
              <w:rPr>
                <w:rFonts w:ascii="GHEA Grapalat" w:hAnsi="GHEA Grapalat"/>
                <w:sz w:val="18"/>
                <w:szCs w:val="18"/>
              </w:rPr>
            </w:pPr>
          </w:p>
        </w:tc>
      </w:tr>
    </w:tbl>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1005B0" w:rsidRPr="00B138F3" w:rsidRDefault="001005B0" w:rsidP="00C71ACA">
      <w:pPr>
        <w:widowControl w:val="0"/>
        <w:ind w:left="567" w:right="565"/>
        <w:jc w:val="center"/>
        <w:rPr>
          <w:rFonts w:ascii="GHEA Grapalat" w:hAnsi="GHEA Grapalat"/>
          <w:b/>
        </w:rPr>
      </w:pPr>
    </w:p>
    <w:p w:rsidR="00036C53" w:rsidRDefault="00036C53">
      <w:pPr>
        <w:rPr>
          <w:rFonts w:ascii="GHEA Grapalat" w:hAnsi="GHEA Grapalat"/>
          <w:i/>
        </w:rPr>
      </w:pPr>
      <w:r>
        <w:rPr>
          <w:rFonts w:ascii="GHEA Grapalat" w:hAnsi="GHEA Grapalat"/>
          <w:i/>
        </w:rPr>
        <w:br w:type="page"/>
      </w:r>
    </w:p>
    <w:p w:rsidR="000A214C" w:rsidRPr="00B138F3" w:rsidRDefault="000A214C" w:rsidP="00C71ACA">
      <w:pPr>
        <w:widowControl w:val="0"/>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C71ACA">
      <w:pPr>
        <w:widowControl w:val="0"/>
        <w:jc w:val="right"/>
        <w:rPr>
          <w:rFonts w:ascii="GHEA Grapalat" w:hAnsi="GHEA Grapalat" w:cs="GHEA Grapalat"/>
          <w:i/>
          <w:sz w:val="36"/>
          <w:szCs w:val="36"/>
        </w:rPr>
      </w:pPr>
      <w:r w:rsidRPr="00B138F3">
        <w:rPr>
          <w:rFonts w:ascii="GHEA Grapalat" w:hAnsi="GHEA Grapalat"/>
          <w:i/>
        </w:rPr>
        <w:t xml:space="preserve">к Приглашению на </w:t>
      </w:r>
      <w:r w:rsidR="00B31C22">
        <w:rPr>
          <w:rFonts w:ascii="GHEA Grapalat" w:hAnsi="GHEA Grapalat"/>
          <w:i/>
        </w:rPr>
        <w:t>запрос котировок</w:t>
      </w:r>
      <w:r w:rsidR="00036C53">
        <w:rPr>
          <w:rFonts w:ascii="GHEA Grapalat" w:hAnsi="GHEA Grapalat"/>
          <w:i/>
        </w:rPr>
        <w:br/>
        <w:t>под кодом "</w:t>
      </w:r>
      <w:r w:rsidR="00DB5381">
        <w:rPr>
          <w:rFonts w:ascii="GHEA Grapalat" w:hAnsi="GHEA Grapalat"/>
          <w:i/>
        </w:rPr>
        <w:t>MHAHQAMD-GHTsDzB-</w:t>
      </w:r>
      <w:r w:rsidR="00D25763">
        <w:rPr>
          <w:rFonts w:ascii="GHEA Grapalat" w:hAnsi="GHEA Grapalat"/>
          <w:i/>
        </w:rPr>
        <w:t>26/1</w:t>
      </w:r>
      <w:r w:rsidRPr="00B138F3">
        <w:rPr>
          <w:rFonts w:ascii="GHEA Grapalat" w:hAnsi="GHEA Grapalat"/>
          <w:i/>
        </w:rPr>
        <w:t>"</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8"/>
        <w:t>*</w:t>
      </w:r>
    </w:p>
    <w:p w:rsidR="00AF4211" w:rsidRPr="00B138F3" w:rsidRDefault="00AF4211" w:rsidP="00C71ACA">
      <w:pPr>
        <w:widowControl w:val="0"/>
        <w:jc w:val="center"/>
        <w:rPr>
          <w:rFonts w:ascii="GHEA Grapalat" w:hAnsi="GHEA Grapalat"/>
          <w:b/>
        </w:rPr>
      </w:pPr>
    </w:p>
    <w:p w:rsidR="000A214C" w:rsidRPr="00B138F3" w:rsidRDefault="000A214C" w:rsidP="00C71ACA">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C71ACA">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021A2A" w:rsidRDefault="00021A2A" w:rsidP="00036C53">
            <w:pPr>
              <w:widowControl w:val="0"/>
              <w:rPr>
                <w:rFonts w:ascii="GHEA Grapalat" w:hAnsi="GHEA Grapalat" w:cs="GHEA Grapalat"/>
                <w:b/>
                <w:lang w:val="en-US"/>
              </w:rPr>
            </w:pPr>
            <w:r w:rsidRPr="00021A2A">
              <w:rPr>
                <w:rFonts w:ascii="GHEA Grapalat" w:hAnsi="GHEA Grapalat"/>
              </w:rPr>
              <w:t xml:space="preserve">С. </w:t>
            </w:r>
            <w:proofErr w:type="spellStart"/>
            <w:r>
              <w:rPr>
                <w:rFonts w:ascii="GHEA Grapalat" w:hAnsi="GHEA Grapalat"/>
                <w:lang w:val="en-US"/>
              </w:rPr>
              <w:t>Алашкерт</w:t>
            </w:r>
            <w:proofErr w:type="spellEnd"/>
          </w:p>
        </w:tc>
        <w:tc>
          <w:tcPr>
            <w:tcW w:w="4500" w:type="dxa"/>
          </w:tcPr>
          <w:p w:rsidR="000A214C" w:rsidRPr="00B138F3" w:rsidRDefault="000A214C" w:rsidP="00C71ACA">
            <w:pPr>
              <w:widowControl w:val="0"/>
              <w:jc w:val="right"/>
              <w:rPr>
                <w:rFonts w:ascii="GHEA Grapalat" w:hAnsi="GHEA Grapalat" w:cs="GHEA Grapalat"/>
                <w:b/>
              </w:rPr>
            </w:pPr>
            <w:r w:rsidRPr="00B138F3">
              <w:rPr>
                <w:rFonts w:ascii="GHEA Grapalat" w:hAnsi="GHEA Grapalat"/>
              </w:rPr>
              <w:t>"</w:t>
            </w:r>
            <w:r w:rsidRPr="00021A2A">
              <w:rPr>
                <w:rFonts w:ascii="GHEA Grapalat" w:hAnsi="GHEA Grapalat"/>
              </w:rPr>
              <w:tab/>
            </w:r>
            <w:r w:rsidRPr="00B138F3">
              <w:rPr>
                <w:rFonts w:ascii="GHEA Grapalat" w:hAnsi="GHEA Grapalat"/>
              </w:rPr>
              <w:t xml:space="preserve">" </w:t>
            </w:r>
            <w:r w:rsidRPr="00021A2A">
              <w:rPr>
                <w:rFonts w:ascii="GHEA Grapalat" w:hAnsi="GHEA Grapalat"/>
              </w:rPr>
              <w:tab/>
            </w:r>
            <w:r w:rsidRPr="00B138F3">
              <w:rPr>
                <w:rFonts w:ascii="GHEA Grapalat" w:hAnsi="GHEA Grapalat"/>
              </w:rPr>
              <w:t>20</w:t>
            </w:r>
            <w:r w:rsidRPr="00021A2A">
              <w:rPr>
                <w:rFonts w:ascii="GHEA Grapalat" w:hAnsi="GHEA Grapalat"/>
              </w:rPr>
              <w:tab/>
            </w:r>
            <w:r w:rsidRPr="00B138F3">
              <w:rPr>
                <w:rFonts w:ascii="GHEA Grapalat" w:hAnsi="GHEA Grapalat"/>
              </w:rPr>
              <w:t>г.</w:t>
            </w:r>
            <w:r w:rsidRPr="00B138F3">
              <w:rPr>
                <w:rStyle w:val="af6"/>
                <w:rFonts w:ascii="GHEA Grapalat" w:hAnsi="GHEA Grapalat"/>
              </w:rPr>
              <w:footnoteReference w:customMarkFollows="1" w:id="9"/>
              <w:t>**</w:t>
            </w:r>
          </w:p>
        </w:tc>
      </w:tr>
    </w:tbl>
    <w:p w:rsidR="000A214C" w:rsidRPr="00B138F3" w:rsidRDefault="000A214C" w:rsidP="00C71ACA">
      <w:pPr>
        <w:widowControl w:val="0"/>
        <w:rPr>
          <w:rFonts w:ascii="GHEA Grapalat" w:hAnsi="GHEA Grapalat" w:cs="GHEA Grapalat"/>
          <w:b/>
        </w:rPr>
      </w:pPr>
    </w:p>
    <w:p w:rsidR="000A214C" w:rsidRPr="00B138F3" w:rsidRDefault="000A214C" w:rsidP="00C71ACA">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021A2A" w:rsidRDefault="000A214C" w:rsidP="00C71ACA">
      <w:pPr>
        <w:widowControl w:val="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C71ACA">
      <w:pPr>
        <w:widowControl w:val="0"/>
        <w:jc w:val="both"/>
        <w:rPr>
          <w:rFonts w:ascii="GHEA Grapalat" w:hAnsi="GHEA Grapalat"/>
          <w:lang w:val="en-US"/>
        </w:rPr>
      </w:pPr>
      <w:r w:rsidRPr="00021A2A">
        <w:rPr>
          <w:rFonts w:ascii="GHEA Grapalat" w:hAnsi="GHEA Grapalat"/>
        </w:rPr>
        <w:t>______________</w:t>
      </w:r>
      <w:r w:rsidRPr="00B138F3">
        <w:rPr>
          <w:rFonts w:ascii="GHEA Grapalat" w:hAnsi="GHEA Grapalat"/>
          <w:lang w:val="en-US"/>
        </w:rPr>
        <w:t>___________________________________________________________</w:t>
      </w:r>
    </w:p>
    <w:p w:rsidR="000A214C" w:rsidRPr="00B138F3" w:rsidRDefault="000A214C" w:rsidP="00C71ACA">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C71ACA">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C71ACA">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C71ACA">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C71ACA">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C71ACA">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C71ACA">
      <w:pPr>
        <w:widowControl w:val="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C71ACA">
      <w:pPr>
        <w:widowControl w:val="0"/>
        <w:tabs>
          <w:tab w:val="left" w:pos="1134"/>
        </w:tabs>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C71ACA">
      <w:pPr>
        <w:widowControl w:val="0"/>
        <w:tabs>
          <w:tab w:val="left" w:pos="1134"/>
        </w:tabs>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C71ACA">
      <w:pPr>
        <w:widowControl w:val="0"/>
        <w:tabs>
          <w:tab w:val="left" w:pos="1134"/>
        </w:tabs>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C71ACA">
      <w:pPr>
        <w:widowControl w:val="0"/>
        <w:tabs>
          <w:tab w:val="left" w:pos="1134"/>
        </w:tabs>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C71ACA">
      <w:pPr>
        <w:widowControl w:val="0"/>
        <w:tabs>
          <w:tab w:val="left" w:pos="1134"/>
        </w:tabs>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B138F3">
        <w:rPr>
          <w:rFonts w:ascii="GHEA Grapalat" w:hAnsi="GHEA Grapalat"/>
        </w:rPr>
        <w:lastRenderedPageBreak/>
        <w:t xml:space="preserve">Банком-плательщиком действия для обеспечения исполнения Требования. </w:t>
      </w:r>
    </w:p>
    <w:p w:rsidR="000A214C" w:rsidRPr="00B138F3"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C71ACA">
      <w:pPr>
        <w:widowControl w:val="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C71ACA">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C71ACA">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C71ACA">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C71ACA">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C71AC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71ACA">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C71AC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71ACA">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C71AC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71ACA">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C71AC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71ACA">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C71ACA">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C71ACA">
      <w:pPr>
        <w:widowControl w:val="0"/>
        <w:ind w:right="4250"/>
        <w:jc w:val="center"/>
        <w:rPr>
          <w:rFonts w:ascii="GHEA Grapalat" w:hAnsi="GHEA Grapalat"/>
          <w:vertAlign w:val="superscript"/>
        </w:rPr>
      </w:pPr>
      <w:r w:rsidRPr="00B138F3">
        <w:rPr>
          <w:rFonts w:ascii="GHEA Grapalat" w:hAnsi="GHEA Grapalat"/>
          <w:vertAlign w:val="superscript"/>
        </w:rPr>
        <w:lastRenderedPageBreak/>
        <w:t>учетный номер налогоплательщика компании</w:t>
      </w:r>
    </w:p>
    <w:p w:rsidR="000A214C" w:rsidRPr="00B138F3" w:rsidRDefault="000A214C" w:rsidP="00C71ACA">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C71ACA">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C71ACA">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C71ACA">
      <w:pPr>
        <w:widowControl w:val="0"/>
        <w:jc w:val="center"/>
        <w:rPr>
          <w:rFonts w:ascii="GHEA Grapalat" w:hAnsi="GHEA Grapalat" w:cs="Sylfaen"/>
        </w:rPr>
      </w:pPr>
    </w:p>
    <w:p w:rsidR="00E752B6" w:rsidRDefault="00E752B6"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p w:rsidR="00036C53" w:rsidRDefault="00036C53" w:rsidP="00C71ACA">
      <w:pPr>
        <w:rPr>
          <w:rFonts w:ascii="GHEA Grapalat" w:hAnsi="GHEA Grapalat" w:cs="Sylfaen"/>
        </w:rPr>
      </w:pPr>
    </w:p>
    <w:tbl>
      <w:tblPr>
        <w:tblW w:w="10350" w:type="dxa"/>
        <w:tblInd w:w="-342" w:type="dxa"/>
        <w:tblLook w:val="0000" w:firstRow="0" w:lastRow="0" w:firstColumn="0" w:lastColumn="0" w:noHBand="0" w:noVBand="0"/>
      </w:tblPr>
      <w:tblGrid>
        <w:gridCol w:w="5616"/>
        <w:gridCol w:w="4734"/>
      </w:tblGrid>
      <w:tr w:rsidR="00E752B6" w:rsidRPr="00B138F3" w:rsidTr="00036C53">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036C53">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036C53">
        <w:trPr>
          <w:trHeight w:val="349"/>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036C53">
        <w:trPr>
          <w:trHeight w:val="345"/>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036C53">
        <w:trPr>
          <w:trHeight w:val="361"/>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036C53">
        <w:trPr>
          <w:trHeight w:val="433"/>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036C53">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036C53">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036C53">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24C31" w:rsidRPr="00B138F3" w:rsidTr="00036C53">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24C31" w:rsidRPr="008F1293" w:rsidRDefault="00C24C31" w:rsidP="00C24C31">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8F1293">
              <w:rPr>
                <w:rFonts w:ascii="GHEA Grapalat" w:hAnsi="GHEA Grapalat"/>
                <w:sz w:val="22"/>
              </w:rPr>
              <w:t xml:space="preserve"> </w:t>
            </w:r>
            <w:r w:rsidR="00021A2A">
              <w:rPr>
                <w:rFonts w:ascii="GHEA Grapalat" w:hAnsi="GHEA Grapalat"/>
                <w:b/>
                <w:sz w:val="22"/>
              </w:rPr>
              <w:t>ГНКО ‘‘</w:t>
            </w:r>
            <w:proofErr w:type="spellStart"/>
            <w:r w:rsidR="00021A2A">
              <w:rPr>
                <w:rFonts w:ascii="GHEA Grapalat" w:hAnsi="GHEA Grapalat"/>
                <w:b/>
                <w:sz w:val="22"/>
              </w:rPr>
              <w:t>Алашкертская</w:t>
            </w:r>
            <w:proofErr w:type="spellEnd"/>
            <w:r w:rsidR="00021A2A">
              <w:rPr>
                <w:rFonts w:ascii="GHEA Grapalat" w:hAnsi="GHEA Grapalat"/>
                <w:b/>
                <w:sz w:val="22"/>
              </w:rPr>
              <w:t xml:space="preserve"> средняя школа имени Г. </w:t>
            </w:r>
            <w:proofErr w:type="spellStart"/>
            <w:r w:rsidR="00021A2A">
              <w:rPr>
                <w:rFonts w:ascii="GHEA Grapalat" w:hAnsi="GHEA Grapalat"/>
                <w:b/>
                <w:sz w:val="22"/>
              </w:rPr>
              <w:t>Кочара</w:t>
            </w:r>
            <w:proofErr w:type="spellEnd"/>
            <w:r w:rsidRPr="008F1293">
              <w:rPr>
                <w:rFonts w:ascii="GHEA Grapalat" w:hAnsi="GHEA Grapalat"/>
                <w:b/>
                <w:sz w:val="22"/>
              </w:rPr>
              <w:t>”</w:t>
            </w:r>
            <w:r w:rsidRPr="008F1293">
              <w:rPr>
                <w:rFonts w:ascii="GHEA Grapalat" w:hAnsi="GHEA Grapalat"/>
                <w:b/>
                <w:i/>
                <w:sz w:val="22"/>
              </w:rPr>
              <w:t xml:space="preserve"> </w:t>
            </w:r>
            <w:proofErr w:type="spellStart"/>
            <w:r w:rsidR="00021A2A">
              <w:rPr>
                <w:rFonts w:ascii="GHEA Grapalat" w:hAnsi="GHEA Grapalat"/>
                <w:b/>
                <w:sz w:val="22"/>
              </w:rPr>
              <w:t>Армавир</w:t>
            </w:r>
            <w:r w:rsidRPr="00D41CF1">
              <w:rPr>
                <w:rFonts w:ascii="GHEA Grapalat" w:hAnsi="GHEA Grapalat"/>
                <w:b/>
                <w:sz w:val="22"/>
              </w:rPr>
              <w:t>ская</w:t>
            </w:r>
            <w:proofErr w:type="spellEnd"/>
            <w:r w:rsidRPr="00D41CF1">
              <w:rPr>
                <w:rFonts w:ascii="GHEA Grapalat" w:hAnsi="GHEA Grapalat"/>
                <w:b/>
                <w:sz w:val="22"/>
              </w:rPr>
              <w:t xml:space="preserve"> область РА</w:t>
            </w:r>
          </w:p>
        </w:tc>
      </w:tr>
      <w:tr w:rsidR="00C24C31" w:rsidRPr="00B138F3" w:rsidTr="00036C53">
        <w:trPr>
          <w:trHeight w:val="35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C24C31" w:rsidRPr="00E423B9" w:rsidRDefault="00C24C31" w:rsidP="00C24C31">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021A2A" w:rsidRPr="00B138F3" w:rsidTr="00036C53">
        <w:trPr>
          <w:trHeight w:val="343"/>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021A2A" w:rsidRPr="002B2FFC" w:rsidRDefault="00021A2A" w:rsidP="00021A2A">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Pr>
                <w:rFonts w:ascii="GHEA Grapalat" w:hAnsi="GHEA Grapalat"/>
                <w:b/>
                <w:sz w:val="20"/>
                <w:szCs w:val="20"/>
                <w:lang w:val="af-ZA"/>
              </w:rPr>
              <w:t>04408127</w:t>
            </w:r>
          </w:p>
        </w:tc>
      </w:tr>
      <w:tr w:rsidR="00021A2A" w:rsidRPr="00B138F3" w:rsidTr="00036C53">
        <w:trPr>
          <w:trHeight w:val="361"/>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021A2A" w:rsidRPr="008F1293" w:rsidRDefault="00021A2A" w:rsidP="00021A2A">
            <w:pPr>
              <w:widowControl w:val="0"/>
              <w:tabs>
                <w:tab w:val="left" w:pos="855"/>
              </w:tabs>
              <w:ind w:left="360"/>
              <w:rPr>
                <w:rFonts w:ascii="GHEA Grapalat" w:hAnsi="GHEA Grapalat"/>
                <w:sz w:val="22"/>
              </w:rPr>
            </w:pPr>
            <w:r w:rsidRPr="00E423B9">
              <w:rPr>
                <w:rFonts w:ascii="GHEA Grapalat" w:hAnsi="GHEA Grapalat"/>
                <w:sz w:val="22"/>
              </w:rPr>
              <w:t>12.</w:t>
            </w:r>
            <w:r w:rsidRPr="00E423B9">
              <w:rPr>
                <w:rFonts w:ascii="GHEA Grapalat" w:hAnsi="GHEA Grapalat"/>
                <w:sz w:val="22"/>
              </w:rPr>
              <w:tab/>
              <w:t>Обслуживающая бенефициара Финансовая организация (банк):</w:t>
            </w:r>
            <w:r w:rsidRPr="008F1293">
              <w:rPr>
                <w:rFonts w:ascii="GHEA Grapalat" w:hAnsi="GHEA Grapalat"/>
                <w:sz w:val="22"/>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021A2A" w:rsidRPr="00B138F3" w:rsidTr="00036C53">
        <w:trPr>
          <w:trHeight w:val="433"/>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021A2A" w:rsidRPr="00021A2A" w:rsidRDefault="00021A2A" w:rsidP="00021A2A">
            <w:pPr>
              <w:widowControl w:val="0"/>
              <w:tabs>
                <w:tab w:val="left" w:pos="855"/>
              </w:tabs>
              <w:ind w:left="360"/>
              <w:rPr>
                <w:rFonts w:ascii="GHEA Grapalat" w:hAnsi="GHEA Grapalat"/>
                <w:sz w:val="22"/>
                <w:lang w:val="en-US"/>
              </w:rPr>
            </w:pPr>
            <w:r w:rsidRPr="00E423B9">
              <w:rPr>
                <w:rFonts w:ascii="GHEA Grapalat" w:hAnsi="GHEA Grapalat"/>
                <w:sz w:val="22"/>
              </w:rPr>
              <w:t>13.</w:t>
            </w:r>
            <w:r w:rsidRPr="00E423B9">
              <w:rPr>
                <w:rFonts w:ascii="GHEA Grapalat" w:hAnsi="GHEA Grapalat"/>
                <w:sz w:val="22"/>
              </w:rPr>
              <w:tab/>
              <w:t>Номер счета бенефициара (</w:t>
            </w:r>
            <w:proofErr w:type="spellStart"/>
            <w:proofErr w:type="gramStart"/>
            <w:r w:rsidRPr="00E423B9">
              <w:rPr>
                <w:rFonts w:ascii="GHEA Grapalat" w:hAnsi="GHEA Grapalat"/>
                <w:sz w:val="22"/>
              </w:rPr>
              <w:t>сч</w:t>
            </w:r>
            <w:proofErr w:type="spellEnd"/>
            <w:r w:rsidRPr="00E423B9">
              <w:rPr>
                <w:rFonts w:ascii="GHEA Grapalat" w:hAnsi="GHEA Grapalat"/>
                <w:sz w:val="22"/>
              </w:rPr>
              <w:t>.№</w:t>
            </w:r>
            <w:proofErr w:type="gramEnd"/>
            <w:r w:rsidRPr="00E423B9">
              <w:rPr>
                <w:rFonts w:ascii="GHEA Grapalat" w:hAnsi="GHEA Grapalat"/>
                <w:sz w:val="22"/>
              </w:rPr>
              <w:t>)</w:t>
            </w:r>
            <w:r>
              <w:rPr>
                <w:rFonts w:ascii="GHEA Grapalat" w:hAnsi="GHEA Grapalat"/>
                <w:sz w:val="22"/>
                <w:lang w:val="en-US"/>
              </w:rPr>
              <w:t xml:space="preserve"> </w:t>
            </w:r>
            <w:r>
              <w:rPr>
                <w:rFonts w:ascii="GHEA Grapalat" w:hAnsi="GHEA Grapalat" w:cs="Arial"/>
                <w:b/>
                <w:sz w:val="20"/>
                <w:szCs w:val="20"/>
                <w:lang w:val="en-US"/>
              </w:rPr>
              <w:t>900338000368</w:t>
            </w:r>
          </w:p>
        </w:tc>
      </w:tr>
      <w:tr w:rsidR="00021A2A" w:rsidRPr="00B138F3" w:rsidTr="00036C53">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021A2A" w:rsidRPr="00B138F3" w:rsidRDefault="00021A2A" w:rsidP="00021A2A">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21A2A" w:rsidRPr="00B138F3" w:rsidTr="00036C53">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021A2A" w:rsidRPr="00B138F3" w:rsidRDefault="00021A2A" w:rsidP="00021A2A">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21A2A" w:rsidRPr="00B138F3" w:rsidTr="00036C53">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021A2A" w:rsidRPr="00B138F3" w:rsidRDefault="00021A2A" w:rsidP="00021A2A">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21A2A" w:rsidRPr="00B138F3" w:rsidTr="00036C53">
        <w:trPr>
          <w:trHeight w:val="442"/>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021A2A" w:rsidRPr="00B138F3" w:rsidRDefault="00021A2A" w:rsidP="00021A2A">
            <w:pPr>
              <w:widowControl w:val="0"/>
              <w:tabs>
                <w:tab w:val="left" w:pos="855"/>
              </w:tabs>
              <w:ind w:left="360"/>
              <w:rPr>
                <w:rFonts w:ascii="GHEA Grapalat" w:hAnsi="GHEA Grapalat"/>
              </w:rPr>
            </w:pPr>
            <w:r w:rsidRPr="00B138F3">
              <w:rPr>
                <w:rFonts w:ascii="GHEA Grapalat" w:hAnsi="GHEA Grapalat"/>
              </w:rPr>
              <w:lastRenderedPageBreak/>
              <w:t>17.</w:t>
            </w:r>
            <w:r w:rsidRPr="00B138F3">
              <w:rPr>
                <w:rFonts w:ascii="GHEA Grapalat" w:hAnsi="GHEA Grapalat"/>
              </w:rPr>
              <w:tab/>
              <w:t>Цель сделки (уплаты): (для обеспечения исполнения договора)</w:t>
            </w:r>
          </w:p>
        </w:tc>
      </w:tr>
      <w:tr w:rsidR="00021A2A" w:rsidRPr="00B138F3" w:rsidTr="00036C53">
        <w:trPr>
          <w:trHeight w:val="424"/>
        </w:trPr>
        <w:tc>
          <w:tcPr>
            <w:tcW w:w="10350" w:type="dxa"/>
            <w:gridSpan w:val="2"/>
            <w:tcBorders>
              <w:top w:val="single" w:sz="4" w:space="0" w:color="auto"/>
              <w:left w:val="single" w:sz="4" w:space="0" w:color="auto"/>
              <w:right w:val="single" w:sz="4" w:space="0" w:color="000000"/>
            </w:tcBorders>
            <w:noWrap/>
            <w:vAlign w:val="bottom"/>
          </w:tcPr>
          <w:p w:rsidR="00021A2A" w:rsidRPr="00B138F3" w:rsidRDefault="00021A2A" w:rsidP="00021A2A">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21A2A" w:rsidRPr="00B138F3" w:rsidTr="00036C53">
        <w:trPr>
          <w:trHeight w:val="704"/>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021A2A" w:rsidRPr="00B138F3" w:rsidRDefault="00021A2A" w:rsidP="00021A2A">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21A2A" w:rsidRPr="00B138F3" w:rsidTr="00036C53">
        <w:trPr>
          <w:trHeight w:val="704"/>
        </w:trPr>
        <w:tc>
          <w:tcPr>
            <w:tcW w:w="10350" w:type="dxa"/>
            <w:gridSpan w:val="2"/>
            <w:tcBorders>
              <w:top w:val="single" w:sz="4" w:space="0" w:color="auto"/>
              <w:left w:val="single" w:sz="4" w:space="0" w:color="auto"/>
              <w:bottom w:val="single" w:sz="4" w:space="0" w:color="auto"/>
              <w:right w:val="single" w:sz="4" w:space="0" w:color="000000"/>
            </w:tcBorders>
            <w:noWrap/>
            <w:vAlign w:val="bottom"/>
          </w:tcPr>
          <w:p w:rsidR="00021A2A" w:rsidRPr="00B138F3" w:rsidRDefault="00021A2A" w:rsidP="00021A2A">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21A2A" w:rsidRPr="00B138F3" w:rsidTr="00036C53">
        <w:trPr>
          <w:trHeight w:val="2194"/>
        </w:trPr>
        <w:tc>
          <w:tcPr>
            <w:tcW w:w="5616" w:type="dxa"/>
            <w:tcBorders>
              <w:top w:val="nil"/>
              <w:left w:val="single" w:sz="4" w:space="0" w:color="auto"/>
              <w:bottom w:val="single" w:sz="4" w:space="0" w:color="auto"/>
              <w:right w:val="single" w:sz="4" w:space="0" w:color="auto"/>
            </w:tcBorders>
            <w:noWrap/>
            <w:vAlign w:val="bottom"/>
          </w:tcPr>
          <w:p w:rsidR="00021A2A" w:rsidRPr="00B138F3" w:rsidRDefault="00021A2A" w:rsidP="00021A2A">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021A2A" w:rsidRPr="00B138F3" w:rsidRDefault="00021A2A" w:rsidP="00021A2A">
            <w:pPr>
              <w:widowControl w:val="0"/>
              <w:rPr>
                <w:rFonts w:ascii="GHEA Grapalat" w:hAnsi="GHEA Grapalat" w:cs="Sylfaen"/>
              </w:rPr>
            </w:pPr>
          </w:p>
          <w:p w:rsidR="00021A2A" w:rsidRPr="00B138F3" w:rsidRDefault="00021A2A" w:rsidP="00021A2A">
            <w:pPr>
              <w:widowControl w:val="0"/>
              <w:jc w:val="right"/>
              <w:rPr>
                <w:rFonts w:ascii="GHEA Grapalat" w:hAnsi="GHEA Grapalat" w:cs="Tahoma"/>
              </w:rPr>
            </w:pPr>
            <w:r w:rsidRPr="00B138F3">
              <w:rPr>
                <w:rFonts w:ascii="GHEA Grapalat" w:hAnsi="GHEA Grapalat"/>
              </w:rPr>
              <w:t>/____________________/</w:t>
            </w:r>
          </w:p>
          <w:p w:rsidR="00021A2A" w:rsidRPr="00B138F3" w:rsidRDefault="00021A2A" w:rsidP="00021A2A">
            <w:pPr>
              <w:widowControl w:val="0"/>
              <w:rPr>
                <w:rFonts w:ascii="GHEA Grapalat" w:hAnsi="GHEA Grapalat" w:cs="Sylfaen"/>
              </w:rPr>
            </w:pPr>
          </w:p>
          <w:p w:rsidR="00021A2A" w:rsidRPr="00B138F3" w:rsidRDefault="00021A2A" w:rsidP="00021A2A">
            <w:pPr>
              <w:widowControl w:val="0"/>
              <w:jc w:val="right"/>
              <w:rPr>
                <w:rFonts w:ascii="GHEA Grapalat" w:hAnsi="GHEA Grapalat" w:cs="Sylfaen"/>
              </w:rPr>
            </w:pPr>
            <w:r w:rsidRPr="00B138F3">
              <w:rPr>
                <w:rFonts w:ascii="GHEA Grapalat" w:hAnsi="GHEA Grapalat"/>
              </w:rPr>
              <w:t>/____________________/</w:t>
            </w:r>
          </w:p>
          <w:p w:rsidR="00021A2A" w:rsidRPr="00B138F3" w:rsidRDefault="00021A2A" w:rsidP="00021A2A">
            <w:pPr>
              <w:widowControl w:val="0"/>
              <w:rPr>
                <w:rFonts w:ascii="GHEA Grapalat" w:hAnsi="GHEA Grapalat" w:cs="Sylfaen"/>
              </w:rPr>
            </w:pPr>
          </w:p>
          <w:p w:rsidR="00021A2A" w:rsidRPr="00B138F3" w:rsidRDefault="00021A2A" w:rsidP="00021A2A">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021A2A" w:rsidRPr="00B138F3" w:rsidRDefault="00021A2A" w:rsidP="00021A2A">
            <w:pPr>
              <w:widowControl w:val="0"/>
              <w:rPr>
                <w:rFonts w:ascii="GHEA Grapalat" w:hAnsi="GHEA Grapalat" w:cs="Sylfaen"/>
              </w:rPr>
            </w:pPr>
          </w:p>
        </w:tc>
        <w:tc>
          <w:tcPr>
            <w:tcW w:w="4734" w:type="dxa"/>
            <w:tcBorders>
              <w:top w:val="nil"/>
              <w:left w:val="nil"/>
              <w:bottom w:val="single" w:sz="4" w:space="0" w:color="auto"/>
              <w:right w:val="single" w:sz="4" w:space="0" w:color="auto"/>
            </w:tcBorders>
            <w:noWrap/>
          </w:tcPr>
          <w:p w:rsidR="00021A2A" w:rsidRPr="00B138F3" w:rsidRDefault="00021A2A" w:rsidP="00021A2A">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021A2A" w:rsidRPr="00B138F3" w:rsidRDefault="00021A2A" w:rsidP="00021A2A">
            <w:pPr>
              <w:widowControl w:val="0"/>
              <w:rPr>
                <w:rFonts w:ascii="GHEA Grapalat" w:hAnsi="GHEA Grapalat" w:cs="Sylfaen"/>
              </w:rPr>
            </w:pPr>
          </w:p>
          <w:p w:rsidR="00021A2A" w:rsidRPr="00B138F3" w:rsidRDefault="00021A2A" w:rsidP="00021A2A">
            <w:pPr>
              <w:widowControl w:val="0"/>
              <w:jc w:val="right"/>
              <w:rPr>
                <w:rFonts w:ascii="GHEA Grapalat" w:hAnsi="GHEA Grapalat" w:cs="Sylfaen"/>
              </w:rPr>
            </w:pPr>
            <w:r w:rsidRPr="00B138F3">
              <w:rPr>
                <w:rFonts w:ascii="GHEA Grapalat" w:hAnsi="GHEA Grapalat"/>
              </w:rPr>
              <w:t>/____________________/</w:t>
            </w:r>
          </w:p>
          <w:p w:rsidR="00021A2A" w:rsidRPr="00B138F3" w:rsidRDefault="00021A2A" w:rsidP="00021A2A">
            <w:pPr>
              <w:widowControl w:val="0"/>
              <w:jc w:val="right"/>
              <w:rPr>
                <w:rFonts w:ascii="GHEA Grapalat" w:hAnsi="GHEA Grapalat" w:cs="Tahoma"/>
              </w:rPr>
            </w:pPr>
          </w:p>
          <w:p w:rsidR="00021A2A" w:rsidRPr="00B138F3" w:rsidRDefault="00021A2A" w:rsidP="00021A2A">
            <w:pPr>
              <w:widowControl w:val="0"/>
              <w:jc w:val="right"/>
              <w:rPr>
                <w:rFonts w:ascii="GHEA Grapalat" w:hAnsi="GHEA Grapalat" w:cs="Sylfaen"/>
              </w:rPr>
            </w:pPr>
            <w:r w:rsidRPr="00B138F3">
              <w:rPr>
                <w:rFonts w:ascii="GHEA Grapalat" w:hAnsi="GHEA Grapalat"/>
              </w:rPr>
              <w:t>/____________________/</w:t>
            </w:r>
          </w:p>
          <w:p w:rsidR="00021A2A" w:rsidRPr="00B138F3" w:rsidRDefault="00021A2A" w:rsidP="00021A2A">
            <w:pPr>
              <w:widowControl w:val="0"/>
              <w:rPr>
                <w:rFonts w:ascii="GHEA Grapalat" w:hAnsi="GHEA Grapalat" w:cs="Sylfaen"/>
              </w:rPr>
            </w:pPr>
          </w:p>
          <w:p w:rsidR="00021A2A" w:rsidRPr="00B138F3" w:rsidRDefault="00021A2A" w:rsidP="00021A2A">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21A2A" w:rsidRPr="00B138F3" w:rsidTr="00036C53">
        <w:trPr>
          <w:trHeight w:val="2194"/>
        </w:trPr>
        <w:tc>
          <w:tcPr>
            <w:tcW w:w="5616" w:type="dxa"/>
            <w:tcBorders>
              <w:top w:val="single" w:sz="4" w:space="0" w:color="auto"/>
              <w:left w:val="single" w:sz="4" w:space="0" w:color="auto"/>
              <w:right w:val="single" w:sz="4" w:space="0" w:color="auto"/>
            </w:tcBorders>
            <w:noWrap/>
            <w:vAlign w:val="bottom"/>
          </w:tcPr>
          <w:p w:rsidR="00021A2A" w:rsidRPr="00B138F3" w:rsidRDefault="00021A2A" w:rsidP="00021A2A">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021A2A" w:rsidRPr="00B138F3" w:rsidRDefault="00021A2A" w:rsidP="00021A2A">
            <w:pPr>
              <w:widowControl w:val="0"/>
              <w:rPr>
                <w:rFonts w:ascii="GHEA Grapalat" w:hAnsi="GHEA Grapalat"/>
              </w:rPr>
            </w:pPr>
          </w:p>
          <w:p w:rsidR="00021A2A" w:rsidRPr="00B138F3" w:rsidRDefault="00021A2A" w:rsidP="00021A2A">
            <w:pPr>
              <w:widowControl w:val="0"/>
              <w:jc w:val="right"/>
              <w:rPr>
                <w:rFonts w:ascii="GHEA Grapalat" w:hAnsi="GHEA Grapalat" w:cs="Tahoma"/>
              </w:rPr>
            </w:pPr>
            <w:r w:rsidRPr="00B138F3">
              <w:rPr>
                <w:rFonts w:ascii="GHEA Grapalat" w:hAnsi="GHEA Grapalat"/>
              </w:rPr>
              <w:t>/____________________/</w:t>
            </w:r>
          </w:p>
          <w:p w:rsidR="00021A2A" w:rsidRPr="00B138F3" w:rsidRDefault="00021A2A" w:rsidP="00021A2A">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021A2A" w:rsidRPr="00B138F3" w:rsidRDefault="00021A2A" w:rsidP="00021A2A">
            <w:pPr>
              <w:widowControl w:val="0"/>
              <w:rPr>
                <w:rFonts w:ascii="GHEA Grapalat" w:hAnsi="GHEA Grapalat" w:cs="Tahoma"/>
              </w:rPr>
            </w:pPr>
          </w:p>
          <w:p w:rsidR="00021A2A" w:rsidRPr="00B138F3" w:rsidRDefault="00021A2A" w:rsidP="00021A2A">
            <w:pPr>
              <w:widowControl w:val="0"/>
              <w:rPr>
                <w:rFonts w:ascii="GHEA Grapalat" w:hAnsi="GHEA Grapalat" w:cs="Arial"/>
              </w:rPr>
            </w:pPr>
          </w:p>
        </w:tc>
        <w:tc>
          <w:tcPr>
            <w:tcW w:w="4734" w:type="dxa"/>
            <w:tcBorders>
              <w:top w:val="single" w:sz="4" w:space="0" w:color="auto"/>
              <w:left w:val="nil"/>
              <w:right w:val="single" w:sz="4" w:space="0" w:color="auto"/>
            </w:tcBorders>
            <w:noWrap/>
          </w:tcPr>
          <w:p w:rsidR="00021A2A" w:rsidRPr="00B138F3" w:rsidRDefault="00021A2A" w:rsidP="00021A2A">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021A2A" w:rsidRPr="00B138F3" w:rsidRDefault="00021A2A" w:rsidP="00021A2A">
            <w:pPr>
              <w:widowControl w:val="0"/>
              <w:rPr>
                <w:rFonts w:ascii="GHEA Grapalat" w:hAnsi="GHEA Grapalat" w:cs="Tahoma"/>
              </w:rPr>
            </w:pPr>
          </w:p>
          <w:p w:rsidR="00021A2A" w:rsidRPr="00B138F3" w:rsidRDefault="00021A2A" w:rsidP="00021A2A">
            <w:pPr>
              <w:widowControl w:val="0"/>
              <w:jc w:val="right"/>
              <w:rPr>
                <w:rFonts w:ascii="GHEA Grapalat" w:hAnsi="GHEA Grapalat" w:cs="Tahoma"/>
              </w:rPr>
            </w:pPr>
            <w:r w:rsidRPr="00B138F3">
              <w:rPr>
                <w:rFonts w:ascii="GHEA Grapalat" w:hAnsi="GHEA Grapalat"/>
              </w:rPr>
              <w:t>/____________________/</w:t>
            </w:r>
          </w:p>
          <w:p w:rsidR="00021A2A" w:rsidRPr="00B138F3" w:rsidRDefault="00021A2A" w:rsidP="00021A2A">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021A2A" w:rsidRPr="00B138F3" w:rsidRDefault="00021A2A" w:rsidP="00021A2A">
            <w:pPr>
              <w:widowControl w:val="0"/>
              <w:rPr>
                <w:rFonts w:ascii="GHEA Grapalat" w:hAnsi="GHEA Grapalat" w:cs="Arial"/>
              </w:rPr>
            </w:pPr>
          </w:p>
        </w:tc>
      </w:tr>
      <w:tr w:rsidR="00021A2A" w:rsidRPr="00B138F3" w:rsidTr="00036C53">
        <w:trPr>
          <w:trHeight w:val="2194"/>
        </w:trPr>
        <w:tc>
          <w:tcPr>
            <w:tcW w:w="5616" w:type="dxa"/>
            <w:tcBorders>
              <w:top w:val="nil"/>
              <w:left w:val="single" w:sz="4" w:space="0" w:color="auto"/>
              <w:bottom w:val="single" w:sz="4" w:space="0" w:color="auto"/>
              <w:right w:val="single" w:sz="4" w:space="0" w:color="auto"/>
            </w:tcBorders>
            <w:noWrap/>
            <w:vAlign w:val="bottom"/>
          </w:tcPr>
          <w:p w:rsidR="00021A2A" w:rsidRPr="00B138F3" w:rsidRDefault="00021A2A" w:rsidP="00021A2A">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021A2A" w:rsidRPr="00B138F3" w:rsidRDefault="00021A2A" w:rsidP="00021A2A">
            <w:pPr>
              <w:widowControl w:val="0"/>
              <w:rPr>
                <w:rFonts w:ascii="GHEA Grapalat" w:hAnsi="GHEA Grapalat" w:cs="Sylfaen"/>
              </w:rPr>
            </w:pPr>
          </w:p>
          <w:p w:rsidR="00021A2A" w:rsidRPr="00B138F3" w:rsidRDefault="00021A2A" w:rsidP="00021A2A">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4734" w:type="dxa"/>
            <w:tcBorders>
              <w:top w:val="nil"/>
              <w:left w:val="nil"/>
              <w:bottom w:val="single" w:sz="4" w:space="0" w:color="auto"/>
              <w:right w:val="single" w:sz="4" w:space="0" w:color="auto"/>
            </w:tcBorders>
            <w:noWrap/>
            <w:vAlign w:val="bottom"/>
          </w:tcPr>
          <w:p w:rsidR="00021A2A" w:rsidRPr="00B138F3" w:rsidRDefault="00021A2A" w:rsidP="00021A2A">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021A2A" w:rsidRPr="00B138F3" w:rsidRDefault="00021A2A" w:rsidP="00021A2A">
            <w:pPr>
              <w:widowControl w:val="0"/>
              <w:rPr>
                <w:rFonts w:ascii="GHEA Grapalat" w:hAnsi="GHEA Grapalat"/>
              </w:rPr>
            </w:pPr>
          </w:p>
          <w:p w:rsidR="00021A2A" w:rsidRPr="00B138F3" w:rsidRDefault="00021A2A" w:rsidP="00021A2A">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C71ACA">
      <w:pPr>
        <w:widowControl w:val="0"/>
        <w:jc w:val="center"/>
        <w:rPr>
          <w:rFonts w:ascii="GHEA Grapalat" w:hAnsi="GHEA Grapalat" w:cs="Sylfaen"/>
        </w:rPr>
      </w:pPr>
    </w:p>
    <w:p w:rsidR="00E752B6" w:rsidRPr="00E752B6" w:rsidRDefault="00E752B6" w:rsidP="00C71ACA">
      <w:pPr>
        <w:rPr>
          <w:rFonts w:ascii="GHEA Grapalat" w:hAnsi="GHEA Grapalat" w:cs="Sylfaen"/>
        </w:rPr>
      </w:pPr>
    </w:p>
    <w:p w:rsidR="00E752B6" w:rsidRDefault="00E752B6" w:rsidP="00C71ACA">
      <w:pPr>
        <w:rPr>
          <w:rFonts w:ascii="GHEA Grapalat" w:hAnsi="GHEA Grapalat" w:cs="Sylfaen"/>
          <w:lang w:val="hy-AM"/>
        </w:rPr>
      </w:pPr>
    </w:p>
    <w:p w:rsidR="00E752B6" w:rsidRDefault="00E752B6" w:rsidP="00C71ACA">
      <w:pPr>
        <w:rPr>
          <w:rFonts w:ascii="GHEA Grapalat" w:hAnsi="GHEA Grapalat" w:cs="Sylfaen"/>
          <w:lang w:val="hy-AM"/>
        </w:rPr>
      </w:pPr>
    </w:p>
    <w:p w:rsidR="00E752B6" w:rsidRDefault="00E752B6" w:rsidP="00C71ACA">
      <w:pPr>
        <w:rPr>
          <w:rFonts w:ascii="GHEA Grapalat" w:hAnsi="GHEA Grapalat" w:cs="Sylfaen"/>
          <w:lang w:val="hy-AM"/>
        </w:rPr>
      </w:pPr>
    </w:p>
    <w:p w:rsidR="00E752B6" w:rsidRDefault="00E752B6" w:rsidP="00C71ACA">
      <w:pPr>
        <w:rPr>
          <w:rFonts w:ascii="GHEA Grapalat" w:hAnsi="GHEA Grapalat" w:cs="Sylfaen"/>
          <w:lang w:val="hy-AM"/>
        </w:rPr>
      </w:pPr>
    </w:p>
    <w:p w:rsidR="00E752B6" w:rsidRDefault="00E752B6" w:rsidP="00C71ACA">
      <w:pPr>
        <w:rPr>
          <w:rFonts w:ascii="GHEA Grapalat" w:hAnsi="GHEA Grapalat" w:cs="Sylfaen"/>
          <w:lang w:val="hy-AM"/>
        </w:rPr>
      </w:pPr>
    </w:p>
    <w:p w:rsidR="00E752B6" w:rsidRDefault="00E752B6" w:rsidP="00C71ACA">
      <w:pPr>
        <w:rPr>
          <w:rFonts w:ascii="GHEA Grapalat" w:hAnsi="GHEA Grapalat" w:cs="Sylfaen"/>
          <w:lang w:val="hy-AM"/>
        </w:rPr>
      </w:pPr>
    </w:p>
    <w:p w:rsidR="00E752B6" w:rsidRDefault="00E752B6" w:rsidP="00C71ACA">
      <w:pPr>
        <w:rPr>
          <w:rFonts w:ascii="GHEA Grapalat" w:hAnsi="GHEA Grapalat" w:cs="Sylfaen"/>
          <w:lang w:val="hy-AM"/>
        </w:rPr>
      </w:pPr>
    </w:p>
    <w:p w:rsidR="00E752B6" w:rsidRDefault="00E752B6" w:rsidP="00C71ACA">
      <w:pPr>
        <w:rPr>
          <w:rFonts w:ascii="GHEA Grapalat" w:hAnsi="GHEA Grapalat" w:cs="Sylfaen"/>
          <w:lang w:val="hy-AM"/>
        </w:rPr>
      </w:pPr>
    </w:p>
    <w:p w:rsidR="00E752B6" w:rsidRDefault="00E752B6" w:rsidP="00C71ACA">
      <w:pPr>
        <w:rPr>
          <w:rFonts w:ascii="GHEA Grapalat" w:hAnsi="GHEA Grapalat" w:cs="Sylfaen"/>
          <w:lang w:val="hy-AM"/>
        </w:rPr>
      </w:pPr>
    </w:p>
    <w:p w:rsidR="00E752B6" w:rsidRDefault="00E752B6" w:rsidP="00C71ACA">
      <w:pPr>
        <w:rPr>
          <w:rFonts w:ascii="GHEA Grapalat" w:hAnsi="GHEA Grapalat" w:cs="Sylfaen"/>
          <w:lang w:val="hy-AM"/>
        </w:rPr>
      </w:pPr>
    </w:p>
    <w:p w:rsidR="00BE2572" w:rsidRPr="00B138F3" w:rsidRDefault="00BE2572" w:rsidP="00C71ACA">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021A2A">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C71ACA">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C71ACA">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w:t>
            </w:r>
            <w:r w:rsidRPr="00B138F3">
              <w:rPr>
                <w:rFonts w:ascii="GHEA Grapalat" w:hAnsi="GHEA Grapalat"/>
                <w:sz w:val="18"/>
                <w:szCs w:val="18"/>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C71ACA">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финансовой организацией </w:t>
            </w:r>
            <w:r w:rsidRPr="00B138F3">
              <w:rPr>
                <w:rFonts w:ascii="GHEA Grapalat" w:hAnsi="GHEA Grapalat"/>
                <w:sz w:val="18"/>
                <w:szCs w:val="18"/>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финансовой организацией (филиалом)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C71ACA">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C71ACA">
            <w:pPr>
              <w:widowControl w:val="0"/>
              <w:jc w:val="center"/>
              <w:rPr>
                <w:rFonts w:ascii="GHEA Grapalat" w:hAnsi="GHEA Grapalat"/>
                <w:sz w:val="18"/>
                <w:szCs w:val="18"/>
              </w:rPr>
            </w:pPr>
          </w:p>
        </w:tc>
      </w:tr>
    </w:tbl>
    <w:p w:rsidR="00BE2572" w:rsidRPr="00B138F3" w:rsidRDefault="00BE2572" w:rsidP="00C71ACA">
      <w:pPr>
        <w:widowControl w:val="0"/>
        <w:ind w:left="567" w:right="565"/>
        <w:jc w:val="center"/>
        <w:rPr>
          <w:rFonts w:ascii="GHEA Grapalat" w:hAnsi="GHEA Grapalat"/>
          <w:b/>
        </w:rPr>
      </w:pPr>
    </w:p>
    <w:p w:rsidR="00BE2572" w:rsidRPr="00B138F3" w:rsidRDefault="00BE2572" w:rsidP="00C71ACA">
      <w:pPr>
        <w:widowControl w:val="0"/>
        <w:ind w:left="567" w:right="565"/>
        <w:jc w:val="center"/>
        <w:rPr>
          <w:rFonts w:ascii="GHEA Grapalat" w:hAnsi="GHEA Grapalat"/>
          <w:b/>
        </w:rPr>
      </w:pPr>
    </w:p>
    <w:p w:rsidR="00BE2572" w:rsidRPr="00B138F3" w:rsidRDefault="00BE2572" w:rsidP="00C71ACA">
      <w:pPr>
        <w:widowControl w:val="0"/>
        <w:ind w:left="567" w:right="565"/>
        <w:jc w:val="center"/>
        <w:rPr>
          <w:rFonts w:ascii="GHEA Grapalat" w:hAnsi="GHEA Grapalat"/>
          <w:b/>
        </w:rPr>
      </w:pPr>
    </w:p>
    <w:p w:rsidR="00BE2572" w:rsidRPr="00B138F3" w:rsidRDefault="00BE2572" w:rsidP="00C71ACA">
      <w:pPr>
        <w:widowControl w:val="0"/>
        <w:ind w:left="567" w:right="565"/>
        <w:jc w:val="center"/>
        <w:rPr>
          <w:rFonts w:ascii="GHEA Grapalat" w:hAnsi="GHEA Grapalat"/>
          <w:b/>
        </w:rPr>
      </w:pPr>
    </w:p>
    <w:p w:rsidR="00BE2572" w:rsidRPr="00B138F3" w:rsidRDefault="00BE2572" w:rsidP="00C71ACA">
      <w:pPr>
        <w:widowControl w:val="0"/>
        <w:ind w:left="567" w:right="565"/>
        <w:jc w:val="center"/>
        <w:rPr>
          <w:rFonts w:ascii="GHEA Grapalat" w:hAnsi="GHEA Grapalat"/>
          <w:b/>
        </w:rPr>
      </w:pPr>
    </w:p>
    <w:p w:rsidR="00BE2572" w:rsidRPr="00B138F3" w:rsidRDefault="00BE2572" w:rsidP="00C71ACA">
      <w:pPr>
        <w:widowControl w:val="0"/>
        <w:ind w:left="567" w:right="565"/>
        <w:jc w:val="center"/>
        <w:rPr>
          <w:rFonts w:ascii="GHEA Grapalat" w:hAnsi="GHEA Grapalat"/>
          <w:b/>
        </w:rPr>
      </w:pPr>
    </w:p>
    <w:p w:rsidR="00BE2572" w:rsidRPr="00B138F3" w:rsidRDefault="00BE2572" w:rsidP="00C71ACA">
      <w:pPr>
        <w:widowControl w:val="0"/>
        <w:ind w:left="567" w:right="565"/>
        <w:jc w:val="center"/>
        <w:rPr>
          <w:rFonts w:ascii="GHEA Grapalat" w:hAnsi="GHEA Grapalat"/>
          <w:b/>
        </w:rPr>
      </w:pPr>
    </w:p>
    <w:p w:rsidR="00BE2572" w:rsidRPr="00B138F3" w:rsidRDefault="00BE2572" w:rsidP="00C71ACA">
      <w:pPr>
        <w:widowControl w:val="0"/>
        <w:ind w:left="567" w:right="565"/>
        <w:jc w:val="center"/>
        <w:rPr>
          <w:rFonts w:ascii="GHEA Grapalat" w:hAnsi="GHEA Grapalat"/>
          <w:b/>
        </w:rPr>
      </w:pPr>
    </w:p>
    <w:p w:rsidR="00BE2572" w:rsidRPr="00B138F3" w:rsidRDefault="00BE2572" w:rsidP="00C71ACA">
      <w:pPr>
        <w:widowControl w:val="0"/>
        <w:ind w:left="567" w:right="565"/>
        <w:jc w:val="center"/>
        <w:rPr>
          <w:rFonts w:ascii="GHEA Grapalat" w:hAnsi="GHEA Grapalat"/>
          <w:b/>
        </w:rPr>
      </w:pPr>
    </w:p>
    <w:p w:rsidR="00BE2572" w:rsidRPr="00B138F3" w:rsidRDefault="00BE2572" w:rsidP="00C71ACA">
      <w:pPr>
        <w:widowControl w:val="0"/>
        <w:ind w:left="567" w:right="565"/>
        <w:jc w:val="center"/>
        <w:rPr>
          <w:rFonts w:ascii="GHEA Grapalat" w:hAnsi="GHEA Grapalat"/>
          <w:b/>
        </w:rPr>
      </w:pPr>
    </w:p>
    <w:p w:rsidR="000A214C" w:rsidRPr="00B138F3" w:rsidRDefault="000A214C" w:rsidP="00C71ACA">
      <w:pPr>
        <w:widowControl w:val="0"/>
        <w:jc w:val="both"/>
        <w:rPr>
          <w:rFonts w:ascii="GHEA Grapalat" w:hAnsi="GHEA Grapalat"/>
        </w:rPr>
      </w:pPr>
      <w:r w:rsidRPr="00B138F3">
        <w:rPr>
          <w:rFonts w:ascii="GHEA Grapalat" w:hAnsi="GHEA Grapalat"/>
        </w:rPr>
        <w:br w:type="page"/>
      </w:r>
    </w:p>
    <w:p w:rsidR="003B2F27" w:rsidRPr="006F1605" w:rsidRDefault="003B2F27" w:rsidP="00C71ACA">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C71ACA">
      <w:pPr>
        <w:pStyle w:val="31"/>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B31C22">
        <w:rPr>
          <w:rFonts w:ascii="GHEA Grapalat" w:hAnsi="GHEA Grapalat"/>
          <w:b/>
          <w:sz w:val="24"/>
          <w:szCs w:val="24"/>
        </w:rPr>
        <w:t>запрос котировок</w:t>
      </w:r>
      <w:r w:rsidRPr="00C95D0C">
        <w:rPr>
          <w:rFonts w:ascii="GHEA Grapalat" w:hAnsi="GHEA Grapalat" w:cs="Sylfaen"/>
          <w:b/>
          <w:sz w:val="24"/>
          <w:szCs w:val="24"/>
        </w:rPr>
        <w:br/>
      </w:r>
      <w:r w:rsidR="00C24C31">
        <w:rPr>
          <w:rFonts w:ascii="GHEA Grapalat" w:hAnsi="GHEA Grapalat"/>
          <w:b/>
          <w:sz w:val="24"/>
          <w:szCs w:val="24"/>
        </w:rPr>
        <w:t>под кодом "</w:t>
      </w:r>
      <w:r w:rsidR="00DB5381">
        <w:rPr>
          <w:rFonts w:ascii="GHEA Grapalat" w:hAnsi="GHEA Grapalat"/>
          <w:b/>
          <w:sz w:val="24"/>
          <w:szCs w:val="24"/>
        </w:rPr>
        <w:t>MHAHQAMD-GHTsDzB-</w:t>
      </w:r>
      <w:r w:rsidR="00D25763">
        <w:rPr>
          <w:rFonts w:ascii="GHEA Grapalat" w:hAnsi="GHEA Grapalat"/>
          <w:b/>
          <w:sz w:val="24"/>
          <w:szCs w:val="24"/>
        </w:rPr>
        <w:t>26/1</w:t>
      </w:r>
      <w:r>
        <w:rPr>
          <w:rFonts w:ascii="GHEA Grapalat" w:hAnsi="GHEA Grapalat"/>
          <w:b/>
          <w:sz w:val="24"/>
          <w:szCs w:val="24"/>
        </w:rPr>
        <w:t>"</w:t>
      </w:r>
      <w:r>
        <w:rPr>
          <w:rStyle w:val="af6"/>
          <w:rFonts w:ascii="GHEA Grapalat" w:hAnsi="GHEA Grapalat"/>
          <w:b/>
          <w:sz w:val="24"/>
          <w:szCs w:val="24"/>
        </w:rPr>
        <w:footnoteReference w:customMarkFollows="1" w:id="10"/>
        <w:t>*</w:t>
      </w:r>
    </w:p>
    <w:p w:rsidR="003B2F27" w:rsidRPr="00AD29CE" w:rsidRDefault="003B2F27" w:rsidP="00C71ACA">
      <w:pPr>
        <w:widowControl w:val="0"/>
        <w:jc w:val="right"/>
        <w:rPr>
          <w:rFonts w:ascii="GHEA Grapalat" w:hAnsi="GHEA Grapalat"/>
          <w:i/>
        </w:rPr>
      </w:pPr>
    </w:p>
    <w:p w:rsidR="003B2F27" w:rsidRPr="00936B04" w:rsidRDefault="003B2F27" w:rsidP="00C71ACA">
      <w:pPr>
        <w:widowControl w:val="0"/>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C71ACA">
      <w:pPr>
        <w:widowControl w:val="0"/>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C71ACA">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C71ACA">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C71ACA">
      <w:pPr>
        <w:widowControl w:val="0"/>
        <w:jc w:val="center"/>
        <w:rPr>
          <w:rFonts w:ascii="GHEA Grapalat" w:hAnsi="GHEA Grapalat"/>
          <w:b/>
          <w:u w:val="single"/>
          <w:lang w:val="en-US"/>
        </w:rPr>
      </w:pPr>
    </w:p>
    <w:p w:rsidR="003B2F27" w:rsidRDefault="003B2F27" w:rsidP="00C71ACA">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B62812" w:rsidRPr="00AD29CE" w:rsidRDefault="00B62812" w:rsidP="00C71ACA">
      <w:pPr>
        <w:widowControl w:val="0"/>
        <w:jc w:val="both"/>
        <w:rPr>
          <w:rFonts w:ascii="GHEA Grapalat" w:hAnsi="GHEA Grapalat"/>
        </w:rPr>
      </w:pPr>
    </w:p>
    <w:p w:rsidR="003B2F27" w:rsidRPr="00D04EA3" w:rsidRDefault="003B2F27" w:rsidP="00C71ACA">
      <w:pPr>
        <w:jc w:val="center"/>
        <w:rPr>
          <w:rFonts w:ascii="GHEA Grapalat" w:hAnsi="GHEA Grapalat"/>
          <w:b/>
        </w:rPr>
      </w:pPr>
      <w:r w:rsidRPr="00D04EA3">
        <w:rPr>
          <w:rFonts w:ascii="GHEA Grapalat" w:hAnsi="GHEA Grapalat"/>
          <w:b/>
        </w:rPr>
        <w:t>1. ПРЕДМЕТ ДОГОВОРА</w:t>
      </w:r>
    </w:p>
    <w:p w:rsidR="003B2F27" w:rsidRPr="00AD29CE" w:rsidRDefault="003B2F27" w:rsidP="00C71ACA">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62812" w:rsidRDefault="003B2F27" w:rsidP="00B62812">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B62812" w:rsidRDefault="00B62812" w:rsidP="00B62812">
      <w:pPr>
        <w:widowControl w:val="0"/>
        <w:tabs>
          <w:tab w:val="left" w:pos="1134"/>
        </w:tabs>
        <w:ind w:firstLine="567"/>
        <w:jc w:val="both"/>
        <w:rPr>
          <w:rFonts w:ascii="GHEA Grapalat" w:hAnsi="GHEA Grapalat"/>
        </w:rPr>
      </w:pPr>
    </w:p>
    <w:p w:rsidR="003B2F27" w:rsidRPr="00AD29CE" w:rsidRDefault="003B2F27" w:rsidP="00B62812">
      <w:pPr>
        <w:widowControl w:val="0"/>
        <w:tabs>
          <w:tab w:val="left" w:pos="1134"/>
        </w:tabs>
        <w:ind w:firstLine="567"/>
        <w:jc w:val="both"/>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C71ACA">
      <w:pPr>
        <w:widowControl w:val="0"/>
        <w:tabs>
          <w:tab w:val="left" w:pos="1134"/>
        </w:tabs>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C71ACA">
      <w:pPr>
        <w:widowControl w:val="0"/>
        <w:tabs>
          <w:tab w:val="left" w:pos="1276"/>
        </w:tabs>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C71ACA">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C71ACA">
      <w:pPr>
        <w:widowControl w:val="0"/>
        <w:tabs>
          <w:tab w:val="left" w:pos="1134"/>
        </w:tabs>
        <w:ind w:firstLine="567"/>
        <w:jc w:val="both"/>
        <w:rPr>
          <w:rFonts w:ascii="GHEA Grapalat" w:hAnsi="GHEA Grapalat"/>
        </w:rPr>
      </w:pPr>
      <w:proofErr w:type="gramStart"/>
      <w:r w:rsidRPr="00AD29CE">
        <w:rPr>
          <w:rFonts w:ascii="GHEA Grapalat" w:hAnsi="GHEA Grapalat"/>
        </w:rPr>
        <w:t>а)</w:t>
      </w:r>
      <w:r w:rsidRPr="00BC61E7">
        <w:rPr>
          <w:rFonts w:ascii="GHEA Grapalat" w:hAnsi="GHEA Grapalat"/>
        </w:rPr>
        <w:tab/>
      </w:r>
      <w:proofErr w:type="gramEnd"/>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rsidR="003B2F27" w:rsidRPr="00BC61E7" w:rsidRDefault="003B2F27" w:rsidP="00C71ACA">
      <w:pPr>
        <w:widowControl w:val="0"/>
        <w:tabs>
          <w:tab w:val="left" w:pos="1080"/>
          <w:tab w:val="left" w:pos="1134"/>
        </w:tabs>
        <w:ind w:firstLine="567"/>
        <w:jc w:val="both"/>
        <w:rPr>
          <w:rFonts w:ascii="GHEA Grapalat" w:hAnsi="GHEA Grapalat"/>
        </w:rPr>
      </w:pPr>
      <w:proofErr w:type="gramStart"/>
      <w:r w:rsidRPr="00AD29CE">
        <w:rPr>
          <w:rFonts w:ascii="GHEA Grapalat" w:hAnsi="GHEA Grapalat"/>
        </w:rPr>
        <w:t>б)</w:t>
      </w:r>
      <w:r w:rsidRPr="00BC61E7">
        <w:rPr>
          <w:rFonts w:ascii="GHEA Grapalat" w:hAnsi="GHEA Grapalat"/>
        </w:rPr>
        <w:tab/>
      </w:r>
      <w:proofErr w:type="gramEnd"/>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C71ACA">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C71ACA">
      <w:pPr>
        <w:widowControl w:val="0"/>
        <w:tabs>
          <w:tab w:val="left" w:pos="1134"/>
        </w:tabs>
        <w:ind w:firstLine="567"/>
        <w:jc w:val="both"/>
        <w:rPr>
          <w:rFonts w:ascii="GHEA Grapalat" w:hAnsi="GHEA Grapalat"/>
        </w:rPr>
      </w:pPr>
      <w:proofErr w:type="gramStart"/>
      <w:r w:rsidRPr="00AD29CE">
        <w:rPr>
          <w:rFonts w:ascii="GHEA Grapalat" w:hAnsi="GHEA Grapalat"/>
        </w:rPr>
        <w:t>а)</w:t>
      </w:r>
      <w:r w:rsidRPr="00561745">
        <w:rPr>
          <w:rFonts w:ascii="GHEA Grapalat" w:hAnsi="GHEA Grapalat"/>
        </w:rPr>
        <w:tab/>
      </w:r>
      <w:proofErr w:type="gramEnd"/>
      <w:r w:rsidRPr="00AD29CE">
        <w:rPr>
          <w:rFonts w:ascii="GHEA Grapalat" w:hAnsi="GHEA Grapalat"/>
        </w:rPr>
        <w:t xml:space="preserve">предоставленная услуга не соответствует требованиям, установленным </w:t>
      </w:r>
      <w:r w:rsidRPr="00AD29CE">
        <w:rPr>
          <w:rFonts w:ascii="GHEA Grapalat" w:hAnsi="GHEA Grapalat"/>
        </w:rPr>
        <w:lastRenderedPageBreak/>
        <w:t>Приложением № 1 к договору;</w:t>
      </w:r>
    </w:p>
    <w:p w:rsidR="003B2F27" w:rsidRPr="00AD29CE" w:rsidRDefault="003B2F27" w:rsidP="00C71ACA">
      <w:pPr>
        <w:widowControl w:val="0"/>
        <w:tabs>
          <w:tab w:val="left" w:pos="1134"/>
        </w:tabs>
        <w:ind w:firstLine="567"/>
        <w:jc w:val="both"/>
        <w:rPr>
          <w:rFonts w:ascii="GHEA Grapalat" w:hAnsi="GHEA Grapalat"/>
        </w:rPr>
      </w:pPr>
      <w:proofErr w:type="gramStart"/>
      <w:r w:rsidRPr="00AD29CE">
        <w:rPr>
          <w:rFonts w:ascii="GHEA Grapalat" w:hAnsi="GHEA Grapalat"/>
        </w:rPr>
        <w:t>б)</w:t>
      </w:r>
      <w:r w:rsidRPr="00561745">
        <w:rPr>
          <w:rFonts w:ascii="GHEA Grapalat" w:hAnsi="GHEA Grapalat"/>
        </w:rPr>
        <w:tab/>
      </w:r>
      <w:proofErr w:type="gramEnd"/>
      <w:r w:rsidRPr="00AD29CE">
        <w:rPr>
          <w:rFonts w:ascii="GHEA Grapalat" w:hAnsi="GHEA Grapalat"/>
        </w:rPr>
        <w:t>нарушен срок предоставления услуги.</w:t>
      </w:r>
    </w:p>
    <w:p w:rsidR="003B2F27" w:rsidRPr="00AD29CE" w:rsidRDefault="003B2F27" w:rsidP="00C71ACA">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AA7224">
      <w:pPr>
        <w:widowControl w:val="0"/>
        <w:pBdr>
          <w:bottom w:val="single" w:sz="6" w:space="1" w:color="auto"/>
        </w:pBdr>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AA7224" w:rsidRPr="00AD29CE">
        <w:rPr>
          <w:rFonts w:ascii="GHEA Grapalat" w:hAnsi="GHEA Grapalat" w:cs="Sylfaen"/>
        </w:rPr>
        <w:t xml:space="preserve"> </w:t>
      </w:r>
    </w:p>
    <w:p w:rsidR="003B2F27" w:rsidRPr="00780EB7" w:rsidRDefault="003B2F27" w:rsidP="00C71ACA">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C71ACA">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C71ACA">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C71ACA">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C71ACA">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C71ACA">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C71ACA">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92033" w:rsidRDefault="00B92033" w:rsidP="00C71ACA">
      <w:pPr>
        <w:widowControl w:val="0"/>
        <w:jc w:val="center"/>
        <w:rPr>
          <w:rFonts w:ascii="GHEA Grapalat" w:hAnsi="GHEA Grapalat"/>
        </w:rPr>
      </w:pPr>
    </w:p>
    <w:p w:rsidR="003B2F27" w:rsidRPr="00AD29CE" w:rsidRDefault="003B2F27" w:rsidP="00C71ACA">
      <w:pPr>
        <w:widowControl w:val="0"/>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C71ACA">
      <w:pPr>
        <w:widowControl w:val="0"/>
        <w:tabs>
          <w:tab w:val="left" w:pos="1134"/>
        </w:tabs>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C71ACA">
      <w:pPr>
        <w:widowControl w:val="0"/>
        <w:tabs>
          <w:tab w:val="left" w:pos="1134"/>
        </w:tabs>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w:t>
      </w:r>
      <w:r w:rsidR="00AA7224" w:rsidRPr="008F1293">
        <w:rPr>
          <w:rFonts w:ascii="GHEA Grapalat" w:hAnsi="GHEA Grapalat"/>
        </w:rPr>
        <w:t>2</w:t>
      </w:r>
      <w:r>
        <w:rPr>
          <w:rFonts w:ascii="GHEA Grapalat" w:hAnsi="GHEA Grapalat"/>
        </w:rPr>
        <w:t xml:space="preserve">____ экземпляр акта сдачи-приемки (Приложение № 3). </w:t>
      </w:r>
    </w:p>
    <w:p w:rsidR="00184C37" w:rsidRDefault="00184C37" w:rsidP="00C71ACA">
      <w:pPr>
        <w:widowControl w:val="0"/>
        <w:tabs>
          <w:tab w:val="left" w:pos="1134"/>
        </w:tabs>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C71ACA">
      <w:pPr>
        <w:widowControl w:val="0"/>
        <w:tabs>
          <w:tab w:val="left" w:pos="1134"/>
        </w:tabs>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84C37" w:rsidRDefault="00184C37" w:rsidP="00C71ACA">
      <w:pPr>
        <w:widowControl w:val="0"/>
        <w:tabs>
          <w:tab w:val="left" w:pos="1134"/>
        </w:tabs>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Исполнителя применяет меры ответственности, предусмотренные договором.</w:t>
      </w:r>
    </w:p>
    <w:p w:rsidR="00184C37" w:rsidRDefault="00184C37" w:rsidP="00C71ACA">
      <w:pPr>
        <w:widowControl w:val="0"/>
        <w:tabs>
          <w:tab w:val="left" w:pos="1134"/>
        </w:tabs>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w:t>
      </w:r>
      <w:r w:rsidR="009C2A28" w:rsidRPr="009C2A28">
        <w:rPr>
          <w:rFonts w:ascii="GHEA Grapalat" w:hAnsi="GHEA Grapalat"/>
        </w:rPr>
        <w:t>10</w:t>
      </w:r>
      <w:r>
        <w:rPr>
          <w:rFonts w:ascii="GHEA Grapalat" w:hAnsi="GHEA Grapalat"/>
        </w:rPr>
        <w:t>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C71ACA">
      <w:pPr>
        <w:widowControl w:val="0"/>
        <w:ind w:firstLine="720"/>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w:t>
      </w:r>
      <w:r>
        <w:rPr>
          <w:rFonts w:ascii="GHEA Grapalat" w:hAnsi="GHEA Grapalat"/>
        </w:rPr>
        <w:lastRenderedPageBreak/>
        <w:t>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C71ACA">
      <w:pPr>
        <w:widowControl w:val="0"/>
        <w:jc w:val="center"/>
        <w:rPr>
          <w:rFonts w:ascii="GHEA Grapalat" w:hAnsi="GHEA Grapalat"/>
          <w:b/>
        </w:rPr>
      </w:pPr>
    </w:p>
    <w:p w:rsidR="003B2F27" w:rsidRPr="00AD29CE" w:rsidRDefault="003B2F27" w:rsidP="00C71ACA">
      <w:pPr>
        <w:widowControl w:val="0"/>
        <w:jc w:val="center"/>
        <w:rPr>
          <w:rFonts w:ascii="GHEA Grapalat" w:hAnsi="GHEA Grapalat" w:cs="Sylfaen"/>
          <w:b/>
        </w:rPr>
      </w:pPr>
      <w:r w:rsidRPr="00AD29CE">
        <w:rPr>
          <w:rFonts w:ascii="GHEA Grapalat" w:hAnsi="GHEA Grapalat"/>
          <w:b/>
        </w:rPr>
        <w:t>4. ЦЕНА ДОГОВОРА</w:t>
      </w:r>
    </w:p>
    <w:p w:rsidR="003B2F27" w:rsidRPr="00D04EA3" w:rsidRDefault="003B2F27" w:rsidP="00C71ACA">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11"/>
        <w:t>17</w:t>
      </w:r>
      <w:r>
        <w:rPr>
          <w:rFonts w:ascii="GHEA Grapalat" w:hAnsi="GHEA Grapalat"/>
        </w:rPr>
        <w:t>.</w:t>
      </w:r>
    </w:p>
    <w:p w:rsidR="003B2F27" w:rsidRPr="00AD29CE" w:rsidRDefault="003B2F27" w:rsidP="00C71ACA">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C71ACA">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C71ACA">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D3464C" w:rsidRPr="008F1293">
        <w:rPr>
          <w:rFonts w:ascii="GHEA Grapalat" w:hAnsi="GHEA Grapalat"/>
        </w:rPr>
        <w:t>30-</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9B7BE7" w:rsidRPr="009B7BE7" w:rsidRDefault="00D871F8" w:rsidP="00C71ACA">
      <w:pPr>
        <w:widowControl w:val="0"/>
        <w:tabs>
          <w:tab w:val="left" w:pos="1134"/>
        </w:tabs>
        <w:ind w:firstLine="567"/>
        <w:jc w:val="both"/>
        <w:rPr>
          <w:rFonts w:ascii="GHEA Grapalat" w:hAnsi="GHEA Grapalat"/>
        </w:rPr>
      </w:pPr>
      <w:r w:rsidRPr="00D871F8">
        <w:rPr>
          <w:rFonts w:ascii="GHEA Grapalat" w:hAnsi="GHEA Grapalat"/>
        </w:rPr>
        <w:t xml:space="preserve">При этом оплата за закупку осуществляется в срок, установленный графиком </w:t>
      </w:r>
      <w:proofErr w:type="spellStart"/>
      <w:r w:rsidRPr="00D871F8">
        <w:rPr>
          <w:rFonts w:ascii="GHEA Grapalat" w:hAnsi="GHEA Grapalat"/>
        </w:rPr>
        <w:t>oплаты</w:t>
      </w:r>
      <w:proofErr w:type="spellEnd"/>
      <w:r w:rsidRPr="00D871F8">
        <w:rPr>
          <w:rFonts w:ascii="GHEA Grapalat" w:hAnsi="GHEA Grapalat"/>
        </w:rPr>
        <w:t xml:space="preserve"> настоящего Договора, в течение пяти рабочих дней</w:t>
      </w:r>
      <w:r w:rsidR="009B7BE7">
        <w:rPr>
          <w:rFonts w:ascii="GHEA Grapalat" w:hAnsi="GHEA Grapalat"/>
        </w:rPr>
        <w:t>.</w:t>
      </w:r>
    </w:p>
    <w:p w:rsidR="00D932B2" w:rsidRDefault="00D932B2" w:rsidP="00C71ACA">
      <w:pPr>
        <w:rPr>
          <w:rFonts w:ascii="GHEA Grapalat" w:hAnsi="GHEA Grapalat"/>
          <w:b/>
        </w:rPr>
      </w:pPr>
    </w:p>
    <w:p w:rsidR="003B2F27" w:rsidRPr="00AD29CE" w:rsidRDefault="003B2F27" w:rsidP="00C71ACA">
      <w:pPr>
        <w:widowControl w:val="0"/>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C71ACA">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C71ACA">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C71ACA">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C71ACA">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C71ACA">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C71ACA">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w:t>
      </w:r>
      <w:r w:rsidRPr="00AD29CE">
        <w:rPr>
          <w:rFonts w:ascii="GHEA Grapalat" w:hAnsi="GHEA Grapalat"/>
        </w:rPr>
        <w:lastRenderedPageBreak/>
        <w:t>установленном законодательством Республики Армения.</w:t>
      </w:r>
    </w:p>
    <w:p w:rsidR="003B2F27" w:rsidRPr="00AD29CE" w:rsidRDefault="003B2F27" w:rsidP="00C71ACA">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C71ACA">
      <w:pPr>
        <w:widowControl w:val="0"/>
        <w:ind w:firstLine="720"/>
        <w:jc w:val="center"/>
        <w:rPr>
          <w:rFonts w:ascii="GHEA Grapalat" w:hAnsi="GHEA Grapalat" w:cs="Sylfaen"/>
        </w:rPr>
      </w:pPr>
    </w:p>
    <w:p w:rsidR="003B2F27" w:rsidRPr="00AD29CE" w:rsidRDefault="003B2F27" w:rsidP="00C71ACA">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C71ACA">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C71ACA">
      <w:pPr>
        <w:jc w:val="center"/>
        <w:rPr>
          <w:rFonts w:ascii="GHEA Grapalat" w:hAnsi="GHEA Grapalat"/>
          <w:b/>
        </w:rPr>
      </w:pPr>
    </w:p>
    <w:p w:rsidR="003B2F27" w:rsidRPr="00E661BE" w:rsidRDefault="003B2F27" w:rsidP="00C71ACA">
      <w:pPr>
        <w:jc w:val="center"/>
        <w:rPr>
          <w:rFonts w:ascii="GHEA Grapalat" w:hAnsi="GHEA Grapalat"/>
          <w:b/>
        </w:rPr>
      </w:pPr>
      <w:r w:rsidRPr="00AD29CE">
        <w:rPr>
          <w:rFonts w:ascii="GHEA Grapalat" w:hAnsi="GHEA Grapalat"/>
          <w:b/>
        </w:rPr>
        <w:t>7. ИНЫЕ УСЛОВИЯ</w:t>
      </w:r>
    </w:p>
    <w:p w:rsidR="0043443E" w:rsidRPr="00E661BE" w:rsidRDefault="0043443E" w:rsidP="00C71ACA">
      <w:pPr>
        <w:jc w:val="center"/>
        <w:rPr>
          <w:rFonts w:ascii="GHEA Grapalat" w:hAnsi="GHEA Grapalat" w:cs="Sylfaen"/>
          <w:b/>
        </w:rPr>
      </w:pPr>
    </w:p>
    <w:p w:rsidR="003B2F27" w:rsidRPr="00AD29CE" w:rsidRDefault="003B2F27" w:rsidP="00C71ACA">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C71ACA">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C71ACA">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C71ACA">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C71ACA">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C71ACA">
      <w:pPr>
        <w:widowControl w:val="0"/>
        <w:tabs>
          <w:tab w:val="left" w:pos="1134"/>
        </w:tabs>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C71ACA">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C71ACA">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C71ACA">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C71ACA">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12"/>
        <w:t>22</w:t>
      </w:r>
      <w:r w:rsidRPr="00AD29CE">
        <w:rPr>
          <w:rFonts w:ascii="GHEA Grapalat" w:hAnsi="GHEA Grapalat"/>
        </w:rPr>
        <w:t>.</w:t>
      </w:r>
    </w:p>
    <w:p w:rsidR="003B2F27" w:rsidRPr="00AD29CE" w:rsidRDefault="003B2F27" w:rsidP="00C71ACA">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3"/>
        <w:t>23</w:t>
      </w:r>
      <w:r w:rsidRPr="00AD29CE">
        <w:rPr>
          <w:rFonts w:ascii="GHEA Grapalat" w:hAnsi="GHEA Grapalat"/>
        </w:rPr>
        <w:t>.</w:t>
      </w:r>
    </w:p>
    <w:p w:rsidR="003B2F27" w:rsidRPr="00AD29CE" w:rsidRDefault="003B2F27" w:rsidP="00C71ACA">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C71ACA">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C71ACA">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C71ACA">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w:t>
      </w:r>
      <w:r w:rsidRPr="00AD29CE">
        <w:rPr>
          <w:rFonts w:ascii="GHEA Grapalat" w:hAnsi="GHEA Grapalat"/>
        </w:rPr>
        <w:lastRenderedPageBreak/>
        <w:t xml:space="preserve">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C71ACA">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BA5A50" w:rsidRPr="00076092" w:rsidRDefault="003B2F27" w:rsidP="00BA5A50">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00BA5A50" w:rsidRPr="00BA5A50">
        <w:rPr>
          <w:rFonts w:ascii="GHEA Grapalat" w:hAnsi="GHEA Grapalat"/>
        </w:rPr>
        <w:t>Исполнитель</w:t>
      </w:r>
      <w:r w:rsidR="00BA5A50" w:rsidRPr="00B40E38">
        <w:rPr>
          <w:rFonts w:ascii="GHEA Grapalat" w:hAnsi="GHEA Grapalat"/>
        </w:rPr>
        <w:t xml:space="preserve"> </w:t>
      </w:r>
      <w:r w:rsidR="00BA5A50" w:rsidRPr="00BA5A50">
        <w:rPr>
          <w:rFonts w:ascii="GHEA Grapalat" w:hAnsi="GHEA Grapalat"/>
        </w:rPr>
        <w:t>имеет право</w:t>
      </w:r>
      <w:r w:rsidR="00BA5A50" w:rsidRPr="00B40E38">
        <w:rPr>
          <w:rFonts w:ascii="GHEA Grapalat" w:hAnsi="GHEA Grapalat"/>
        </w:rPr>
        <w:t xml:space="preserve"> </w:t>
      </w:r>
      <w:r w:rsidR="00BA5A50" w:rsidRPr="00BA5A50">
        <w:rPr>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BA5A50" w:rsidRPr="00B40E38">
        <w:rPr>
          <w:rFonts w:ascii="GHEA Grapalat" w:hAnsi="GHEA Grapalat"/>
        </w:rPr>
        <w:t xml:space="preserve"> </w:t>
      </w:r>
      <w:r w:rsidR="00BA5A50" w:rsidRPr="00BA5A50">
        <w:rPr>
          <w:rFonts w:ascii="GHEA Grapalat" w:hAnsi="GHEA Grapalat"/>
        </w:rPr>
        <w:t xml:space="preserve">(далее-договор факторинга). В </w:t>
      </w:r>
      <w:r w:rsidR="00BA5A50">
        <w:rPr>
          <w:rFonts w:ascii="GHEA Grapalat" w:hAnsi="GHEA Grapalat"/>
        </w:rPr>
        <w:t>д</w:t>
      </w:r>
      <w:r w:rsidR="00BA5A50" w:rsidRPr="009A510B">
        <w:rPr>
          <w:rFonts w:ascii="GHEA Grapalat" w:hAnsi="GHEA Grapalat"/>
        </w:rPr>
        <w:t>оговор</w:t>
      </w:r>
      <w:r w:rsidR="00BA5A50">
        <w:rPr>
          <w:rFonts w:ascii="GHEA Grapalat" w:hAnsi="GHEA Grapalat"/>
        </w:rPr>
        <w:t>е</w:t>
      </w:r>
      <w:r w:rsidR="00BA5A50" w:rsidRPr="009A510B">
        <w:rPr>
          <w:rFonts w:ascii="GHEA Grapalat" w:hAnsi="GHEA Grapalat"/>
        </w:rPr>
        <w:t xml:space="preserve"> факторинга долж</w:t>
      </w:r>
      <w:r w:rsidR="00BA5A50">
        <w:rPr>
          <w:rFonts w:ascii="GHEA Grapalat" w:hAnsi="GHEA Grapalat"/>
        </w:rPr>
        <w:t>но быть</w:t>
      </w:r>
      <w:r w:rsidR="00BA5A50" w:rsidRPr="009A510B">
        <w:rPr>
          <w:rFonts w:ascii="GHEA Grapalat" w:hAnsi="GHEA Grapalat"/>
        </w:rPr>
        <w:t xml:space="preserve"> предусм</w:t>
      </w:r>
      <w:r w:rsidR="00BA5A50">
        <w:rPr>
          <w:rFonts w:ascii="GHEA Grapalat" w:hAnsi="GHEA Grapalat"/>
        </w:rPr>
        <w:t>о</w:t>
      </w:r>
      <w:r w:rsidR="00BA5A50" w:rsidRPr="009A510B">
        <w:rPr>
          <w:rFonts w:ascii="GHEA Grapalat" w:hAnsi="GHEA Grapalat"/>
        </w:rPr>
        <w:t>тр</w:t>
      </w:r>
      <w:r w:rsidR="00BA5A50">
        <w:rPr>
          <w:rFonts w:ascii="GHEA Grapalat" w:hAnsi="GHEA Grapalat"/>
        </w:rPr>
        <w:t>ено</w:t>
      </w:r>
      <w:r w:rsidR="00BA5A50" w:rsidRPr="009A510B">
        <w:rPr>
          <w:rFonts w:ascii="GHEA Grapalat" w:hAnsi="GHEA Grapalat"/>
        </w:rPr>
        <w:t>, что</w:t>
      </w:r>
      <w:r w:rsidR="00BA5A50">
        <w:rPr>
          <w:rFonts w:ascii="GHEA Grapalat" w:hAnsi="GHEA Grapalat"/>
        </w:rPr>
        <w:t>:</w:t>
      </w:r>
      <w:r w:rsidR="00BA5A50" w:rsidRPr="009A510B">
        <w:rPr>
          <w:rFonts w:ascii="GHEA Grapalat" w:hAnsi="GHEA Grapalat"/>
        </w:rPr>
        <w:t xml:space="preserve"> финансовый агент соглашается с тем, что при наличии оснований, предусмотренных договором, </w:t>
      </w:r>
      <w:r w:rsidR="00BA5A50" w:rsidRPr="00BA5A50">
        <w:rPr>
          <w:rFonts w:ascii="GHEA Grapalat" w:hAnsi="GHEA Grapalat"/>
        </w:rPr>
        <w:t>Заказчик</w:t>
      </w:r>
      <w:r w:rsidR="00BA5A50" w:rsidRPr="00B43171">
        <w:rPr>
          <w:rFonts w:ascii="GHEA Grapalat" w:hAnsi="GHEA Grapalat"/>
        </w:rPr>
        <w:t xml:space="preserve"> </w:t>
      </w:r>
      <w:r w:rsidR="00BA5A50" w:rsidRPr="00BA5A50">
        <w:rPr>
          <w:rFonts w:ascii="GHEA Grapalat" w:hAnsi="GHEA Grapalat"/>
        </w:rPr>
        <w:t>при осуществлении платежей обеспечивает расчет и зачет штрафов и пеней Исполнителю</w:t>
      </w:r>
      <w:r w:rsidR="00BA5A50" w:rsidRPr="00B43171">
        <w:rPr>
          <w:rFonts w:ascii="GHEA Grapalat" w:hAnsi="GHEA Grapalat"/>
        </w:rPr>
        <w:t xml:space="preserve"> </w:t>
      </w:r>
      <w:r w:rsidR="00BA5A50" w:rsidRPr="00BA5A50">
        <w:rPr>
          <w:rFonts w:ascii="GHEA Grapalat" w:hAnsi="GHEA Grapalat"/>
        </w:rPr>
        <w:t>с суммами, подлежащими уплате, независимо от</w:t>
      </w:r>
      <w:r w:rsidR="00BA5A50" w:rsidRPr="00B43171">
        <w:rPr>
          <w:rFonts w:ascii="GHEA Grapalat" w:hAnsi="GHEA Grapalat"/>
        </w:rPr>
        <w:t xml:space="preserve"> </w:t>
      </w:r>
      <w:r w:rsidR="00BA5A50" w:rsidRPr="00BA5A50">
        <w:rPr>
          <w:rFonts w:ascii="GHEA Grapalat" w:hAnsi="GHEA Grapalat"/>
        </w:rPr>
        <w:t>того,</w:t>
      </w:r>
      <w:r w:rsidR="00BA5A50" w:rsidRPr="00B43171">
        <w:rPr>
          <w:rFonts w:ascii="GHEA Grapalat" w:hAnsi="GHEA Grapalat"/>
        </w:rPr>
        <w:t xml:space="preserve"> </w:t>
      </w:r>
      <w:r w:rsidR="00BA5A50" w:rsidRPr="00BA5A50">
        <w:rPr>
          <w:rFonts w:ascii="GHEA Grapalat" w:hAnsi="GHEA Grapalat"/>
        </w:rPr>
        <w:t>было ли</w:t>
      </w:r>
      <w:r w:rsidR="00BA5A50" w:rsidRPr="00B43171">
        <w:rPr>
          <w:rFonts w:ascii="GHEA Grapalat" w:hAnsi="GHEA Grapalat"/>
        </w:rPr>
        <w:t xml:space="preserve"> </w:t>
      </w:r>
      <w:r w:rsidR="00BA5A50" w:rsidRPr="00BA5A50">
        <w:rPr>
          <w:rFonts w:ascii="GHEA Grapalat" w:hAnsi="GHEA Grapalat"/>
        </w:rPr>
        <w:t>уступлено требование. При</w:t>
      </w:r>
      <w:r w:rsidR="00BA5A50" w:rsidRPr="00B43171">
        <w:rPr>
          <w:rFonts w:ascii="GHEA Grapalat" w:hAnsi="GHEA Grapalat"/>
        </w:rPr>
        <w:t xml:space="preserve"> </w:t>
      </w:r>
      <w:r w:rsidR="00BA5A50" w:rsidRPr="00BA5A50">
        <w:rPr>
          <w:rFonts w:ascii="GHEA Grapalat" w:hAnsi="GHEA Grapalat"/>
        </w:rPr>
        <w:t>этом, в случае получения письменного уведомления об уступке требования на основании договора факторинга (Приложение N 4) Заказчик</w:t>
      </w:r>
      <w:r w:rsidR="00BA5A50" w:rsidRPr="00B43171">
        <w:rPr>
          <w:rFonts w:ascii="GHEA Grapalat" w:hAnsi="GHEA Grapalat"/>
        </w:rPr>
        <w:t xml:space="preserve"> </w:t>
      </w:r>
      <w:r w:rsidR="00BA5A50" w:rsidRPr="00BA5A50">
        <w:rPr>
          <w:rFonts w:ascii="GHEA Grapalat" w:hAnsi="GHEA Grapalat"/>
        </w:rPr>
        <w:t>производит платеж, установленный договором, финансовому</w:t>
      </w:r>
      <w:r w:rsidR="00BA5A50" w:rsidRPr="00B43171">
        <w:rPr>
          <w:rFonts w:ascii="GHEA Grapalat" w:hAnsi="GHEA Grapalat"/>
        </w:rPr>
        <w:t xml:space="preserve"> </w:t>
      </w:r>
      <w:r w:rsidR="00BA5A50" w:rsidRPr="00BA5A50">
        <w:rPr>
          <w:rFonts w:ascii="GHEA Grapalat" w:hAnsi="GHEA Grapalat"/>
        </w:rPr>
        <w:t>агенту, если</w:t>
      </w:r>
      <w:r w:rsidR="00BA5A50" w:rsidRPr="00B43171">
        <w:rPr>
          <w:rFonts w:ascii="GHEA Grapalat" w:hAnsi="GHEA Grapalat"/>
        </w:rPr>
        <w:t xml:space="preserve"> </w:t>
      </w:r>
      <w:r w:rsidR="00BA5A50" w:rsidRPr="00BA5A50">
        <w:rPr>
          <w:rFonts w:ascii="GHEA Grapalat" w:hAnsi="GHEA Grapalat"/>
        </w:rPr>
        <w:t>уведомление</w:t>
      </w:r>
      <w:r w:rsidR="00BA5A50" w:rsidRPr="00B43171">
        <w:rPr>
          <w:rFonts w:ascii="GHEA Grapalat" w:hAnsi="GHEA Grapalat"/>
        </w:rPr>
        <w:t xml:space="preserve"> </w:t>
      </w:r>
      <w:r w:rsidR="00BA5A50" w:rsidRPr="00BA5A50">
        <w:rPr>
          <w:rFonts w:ascii="GHEA Grapalat" w:hAnsi="GHEA Grapalat"/>
        </w:rPr>
        <w:t>было получено</w:t>
      </w:r>
      <w:r w:rsidR="00BA5A50" w:rsidRPr="00B43171">
        <w:rPr>
          <w:rFonts w:ascii="GHEA Grapalat" w:hAnsi="GHEA Grapalat"/>
        </w:rPr>
        <w:t xml:space="preserve"> </w:t>
      </w:r>
      <w:r w:rsidR="00BA5A50" w:rsidRPr="00BA5A50">
        <w:rPr>
          <w:rFonts w:ascii="GHEA Grapalat" w:hAnsi="GHEA Grapalat"/>
        </w:rPr>
        <w:t>в день, предшествующий дню выдачи платежного поручения банку.</w:t>
      </w:r>
    </w:p>
    <w:p w:rsidR="003B2F27" w:rsidRPr="00AD29CE" w:rsidRDefault="00BA5A50" w:rsidP="00C71ACA">
      <w:pPr>
        <w:widowControl w:val="0"/>
        <w:tabs>
          <w:tab w:val="left" w:pos="1276"/>
        </w:tabs>
        <w:ind w:firstLine="567"/>
        <w:jc w:val="both"/>
        <w:rPr>
          <w:rFonts w:ascii="GHEA Grapalat" w:hAnsi="GHEA Grapalat"/>
        </w:rPr>
      </w:pPr>
      <w:r>
        <w:rPr>
          <w:rFonts w:ascii="GHEA Grapalat" w:hAnsi="GHEA Grapalat"/>
        </w:rPr>
        <w:t xml:space="preserve">7.13. </w:t>
      </w:r>
      <w:r w:rsidR="003B2F27"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003B2F27" w:rsidRPr="00AD29CE">
        <w:rPr>
          <w:rFonts w:ascii="GHEA Grapalat" w:hAnsi="GHEA Grapalat"/>
        </w:rPr>
        <w:t>недостижения</w:t>
      </w:r>
      <w:proofErr w:type="spellEnd"/>
      <w:r w:rsidR="003B2F27"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C71ACA">
      <w:pPr>
        <w:widowControl w:val="0"/>
        <w:tabs>
          <w:tab w:val="left" w:pos="1276"/>
        </w:tabs>
        <w:ind w:firstLine="567"/>
        <w:jc w:val="both"/>
        <w:rPr>
          <w:rFonts w:ascii="GHEA Grapalat" w:hAnsi="GHEA Grapalat"/>
        </w:rPr>
      </w:pPr>
      <w:r w:rsidRPr="00AD29CE">
        <w:rPr>
          <w:rFonts w:ascii="GHEA Grapalat" w:hAnsi="GHEA Grapalat"/>
        </w:rPr>
        <w:t>7.1</w:t>
      </w:r>
      <w:r w:rsidR="00BA5A50" w:rsidRPr="009C2A2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BA5A50" w:rsidRPr="00BA5A50">
        <w:rPr>
          <w:rFonts w:ascii="GHEA Grapalat" w:hAnsi="GHEA Grapalat"/>
        </w:rPr>
        <w:t xml:space="preserve">, </w:t>
      </w:r>
      <w:r w:rsidR="00BA5A50" w:rsidRPr="00AD29CE">
        <w:rPr>
          <w:rFonts w:ascii="GHEA Grapalat" w:hAnsi="GHEA Grapalat"/>
        </w:rPr>
        <w:t xml:space="preserve">№ </w:t>
      </w:r>
      <w:proofErr w:type="gramStart"/>
      <w:r w:rsidR="00BA5A50" w:rsidRPr="00AD29CE">
        <w:rPr>
          <w:rFonts w:ascii="GHEA Grapalat" w:hAnsi="GHEA Grapalat"/>
        </w:rPr>
        <w:t xml:space="preserve">3.1 </w:t>
      </w:r>
      <w:r w:rsidRPr="00AD29CE">
        <w:rPr>
          <w:rFonts w:ascii="GHEA Grapalat" w:hAnsi="GHEA Grapalat"/>
        </w:rPr>
        <w:t xml:space="preserve"> и</w:t>
      </w:r>
      <w:proofErr w:type="gramEnd"/>
      <w:r w:rsidRPr="00AD29CE">
        <w:rPr>
          <w:rFonts w:ascii="GHEA Grapalat" w:hAnsi="GHEA Grapalat"/>
        </w:rPr>
        <w:t xml:space="preserve"> № </w:t>
      </w:r>
      <w:r w:rsidR="00BA5A50" w:rsidRPr="00BA5A50">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C71ACA">
      <w:pPr>
        <w:widowControl w:val="0"/>
        <w:tabs>
          <w:tab w:val="left" w:pos="1276"/>
        </w:tabs>
        <w:ind w:firstLine="567"/>
        <w:jc w:val="both"/>
        <w:rPr>
          <w:rFonts w:ascii="GHEA Grapalat" w:hAnsi="GHEA Grapalat"/>
          <w:bCs/>
        </w:rPr>
      </w:pPr>
      <w:r w:rsidRPr="00AD29CE">
        <w:rPr>
          <w:rFonts w:ascii="GHEA Grapalat" w:hAnsi="GHEA Grapalat"/>
        </w:rPr>
        <w:t>7.1</w:t>
      </w:r>
      <w:r w:rsidR="00BA5A50">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C71ACA">
      <w:pPr>
        <w:widowControl w:val="0"/>
        <w:rPr>
          <w:rFonts w:ascii="GHEA Grapalat" w:hAnsi="GHEA Grapalat"/>
        </w:rPr>
      </w:pPr>
    </w:p>
    <w:p w:rsidR="003B2F27" w:rsidRPr="00AD29CE" w:rsidRDefault="003B2F27" w:rsidP="00C71ACA">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C71ACA">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C71ACA">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C71ACA">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C71ACA">
            <w:pPr>
              <w:widowControl w:val="0"/>
              <w:jc w:val="center"/>
              <w:rPr>
                <w:rFonts w:ascii="GHEA Grapalat" w:hAnsi="GHEA Grapalat"/>
                <w:lang w:val="en-US"/>
              </w:rPr>
            </w:pPr>
          </w:p>
          <w:p w:rsidR="003B2F27" w:rsidRPr="00E40AC8" w:rsidRDefault="003B2F27" w:rsidP="00C71ACA">
            <w:pPr>
              <w:widowControl w:val="0"/>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C71ACA">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C71ACA">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C71ACA">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C71ACA">
            <w:pPr>
              <w:widowControl w:val="0"/>
              <w:jc w:val="center"/>
              <w:rPr>
                <w:rFonts w:ascii="GHEA Grapalat" w:hAnsi="GHEA Grapalat"/>
                <w:lang w:val="en-US"/>
              </w:rPr>
            </w:pPr>
          </w:p>
          <w:p w:rsidR="003B2F27" w:rsidRPr="00E40AC8" w:rsidRDefault="003B2F27" w:rsidP="00C71ACA">
            <w:pPr>
              <w:widowControl w:val="0"/>
              <w:jc w:val="center"/>
              <w:rPr>
                <w:rFonts w:ascii="GHEA Grapalat" w:hAnsi="GHEA Grapalat"/>
                <w:lang w:val="en-US"/>
              </w:rPr>
            </w:pPr>
            <w:r w:rsidRPr="00AD29CE">
              <w:rPr>
                <w:rFonts w:ascii="GHEA Grapalat" w:hAnsi="GHEA Grapalat"/>
              </w:rPr>
              <w:t>М. П.</w:t>
            </w:r>
          </w:p>
        </w:tc>
      </w:tr>
    </w:tbl>
    <w:p w:rsidR="003B2F27" w:rsidRPr="00AD29CE" w:rsidRDefault="003B2F27" w:rsidP="00C71ACA">
      <w:pPr>
        <w:widowControl w:val="0"/>
        <w:ind w:firstLine="709"/>
        <w:jc w:val="center"/>
        <w:rPr>
          <w:rFonts w:ascii="GHEA Grapalat" w:hAnsi="GHEA Grapalat"/>
          <w:b/>
        </w:rPr>
      </w:pPr>
    </w:p>
    <w:p w:rsidR="003B2F27" w:rsidRPr="00AD29CE" w:rsidRDefault="003B2F27" w:rsidP="00C71ACA">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C71ACA">
      <w:pPr>
        <w:widowControl w:val="0"/>
        <w:autoSpaceDE w:val="0"/>
        <w:autoSpaceDN w:val="0"/>
        <w:adjustRightInd w:val="0"/>
        <w:jc w:val="right"/>
        <w:rPr>
          <w:rFonts w:ascii="GHEA Grapalat" w:hAnsi="GHEA Grapalat" w:cs="TimesArmenianPSMT"/>
        </w:rPr>
      </w:pPr>
    </w:p>
    <w:p w:rsidR="003B2F27" w:rsidRDefault="003B2F27" w:rsidP="00C71ACA">
      <w:pPr>
        <w:rPr>
          <w:rFonts w:ascii="GHEA Grapalat" w:hAnsi="GHEA Grapalat"/>
        </w:rPr>
      </w:pPr>
      <w:r>
        <w:rPr>
          <w:rFonts w:ascii="GHEA Grapalat" w:hAnsi="GHEA Grapalat"/>
        </w:rPr>
        <w:br w:type="page"/>
      </w:r>
    </w:p>
    <w:p w:rsidR="003B2F27" w:rsidRPr="00AD29CE" w:rsidRDefault="003B2F27" w:rsidP="00C71ACA">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C71ACA">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C71ACA">
      <w:pPr>
        <w:widowControl w:val="0"/>
        <w:jc w:val="center"/>
        <w:rPr>
          <w:rFonts w:ascii="GHEA Grapalat" w:hAnsi="GHEA Grapalat"/>
        </w:rPr>
      </w:pPr>
    </w:p>
    <w:p w:rsidR="003B2F27" w:rsidRPr="00E40AC8" w:rsidRDefault="003B2F27" w:rsidP="00C71ACA">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4"/>
        <w:t>*</w:t>
      </w:r>
    </w:p>
    <w:p w:rsidR="003B2F27" w:rsidRPr="00AD29CE" w:rsidRDefault="003B2F27" w:rsidP="00C71ACA">
      <w:pPr>
        <w:widowControl w:val="0"/>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0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1181"/>
        <w:gridCol w:w="4885"/>
        <w:gridCol w:w="493"/>
        <w:gridCol w:w="491"/>
        <w:gridCol w:w="661"/>
        <w:gridCol w:w="1483"/>
        <w:gridCol w:w="807"/>
      </w:tblGrid>
      <w:tr w:rsidR="003B2F27" w:rsidRPr="00E40AC8" w:rsidTr="00ED64D1">
        <w:trPr>
          <w:trHeight w:val="422"/>
          <w:jc w:val="center"/>
        </w:trPr>
        <w:tc>
          <w:tcPr>
            <w:tcW w:w="10617" w:type="dxa"/>
            <w:gridSpan w:val="8"/>
          </w:tcPr>
          <w:p w:rsidR="003B2F27" w:rsidRPr="00E40AC8" w:rsidRDefault="003B2F27" w:rsidP="00C71ACA">
            <w:pPr>
              <w:widowControl w:val="0"/>
              <w:jc w:val="center"/>
              <w:rPr>
                <w:rFonts w:ascii="GHEA Grapalat" w:hAnsi="GHEA Grapalat"/>
                <w:sz w:val="20"/>
              </w:rPr>
            </w:pPr>
            <w:r w:rsidRPr="00E40AC8">
              <w:rPr>
                <w:rFonts w:ascii="GHEA Grapalat" w:hAnsi="GHEA Grapalat"/>
                <w:sz w:val="20"/>
              </w:rPr>
              <w:t>Услуги</w:t>
            </w:r>
          </w:p>
        </w:tc>
      </w:tr>
      <w:tr w:rsidR="00ED64D1" w:rsidRPr="00E40AC8" w:rsidTr="00ED64D1">
        <w:trPr>
          <w:trHeight w:val="247"/>
          <w:jc w:val="center"/>
        </w:trPr>
        <w:tc>
          <w:tcPr>
            <w:tcW w:w="616" w:type="dxa"/>
            <w:vMerge w:val="restart"/>
            <w:textDirection w:val="btLr"/>
            <w:vAlign w:val="center"/>
          </w:tcPr>
          <w:p w:rsidR="003B2F27" w:rsidRPr="00ED64D1" w:rsidRDefault="003B2F27" w:rsidP="003A4B58">
            <w:pPr>
              <w:widowControl w:val="0"/>
              <w:ind w:left="113" w:right="113"/>
              <w:jc w:val="center"/>
              <w:rPr>
                <w:rFonts w:ascii="GHEA Grapalat" w:hAnsi="GHEA Grapalat"/>
                <w:sz w:val="18"/>
              </w:rPr>
            </w:pPr>
            <w:r w:rsidRPr="00ED64D1">
              <w:rPr>
                <w:rFonts w:ascii="GHEA Grapalat" w:hAnsi="GHEA Grapalat"/>
                <w:sz w:val="18"/>
              </w:rPr>
              <w:t>номер предусмотренного приглашением лота</w:t>
            </w:r>
          </w:p>
        </w:tc>
        <w:tc>
          <w:tcPr>
            <w:tcW w:w="1181" w:type="dxa"/>
            <w:vMerge w:val="restart"/>
            <w:textDirection w:val="btLr"/>
            <w:vAlign w:val="center"/>
          </w:tcPr>
          <w:p w:rsidR="003B2F27" w:rsidRPr="00ED64D1" w:rsidRDefault="003B2F27" w:rsidP="003A4B58">
            <w:pPr>
              <w:widowControl w:val="0"/>
              <w:ind w:left="113" w:right="113"/>
              <w:jc w:val="center"/>
              <w:rPr>
                <w:rFonts w:ascii="GHEA Grapalat" w:hAnsi="GHEA Grapalat"/>
                <w:sz w:val="18"/>
              </w:rPr>
            </w:pPr>
            <w:r w:rsidRPr="00ED64D1">
              <w:rPr>
                <w:rFonts w:ascii="GHEA Grapalat" w:hAnsi="GHEA Grapalat"/>
                <w:sz w:val="18"/>
              </w:rPr>
              <w:t>промежуточный код, предусмотренный планом закупок по классификации ЕЗК (CPV)</w:t>
            </w:r>
          </w:p>
        </w:tc>
        <w:tc>
          <w:tcPr>
            <w:tcW w:w="4885" w:type="dxa"/>
            <w:vMerge w:val="restart"/>
            <w:vAlign w:val="center"/>
          </w:tcPr>
          <w:p w:rsidR="003B2F27" w:rsidRPr="00E40AC8" w:rsidRDefault="003B2F27" w:rsidP="00C71ACA">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493" w:type="dxa"/>
            <w:vMerge w:val="restart"/>
            <w:textDirection w:val="btLr"/>
            <w:vAlign w:val="center"/>
          </w:tcPr>
          <w:p w:rsidR="003B2F27" w:rsidRPr="00E40AC8" w:rsidRDefault="003B2F27" w:rsidP="003A4B58">
            <w:pPr>
              <w:widowControl w:val="0"/>
              <w:ind w:left="113" w:right="113"/>
              <w:jc w:val="center"/>
              <w:rPr>
                <w:rFonts w:ascii="GHEA Grapalat" w:hAnsi="GHEA Grapalat"/>
                <w:sz w:val="20"/>
              </w:rPr>
            </w:pPr>
            <w:r w:rsidRPr="00E40AC8">
              <w:rPr>
                <w:rFonts w:ascii="GHEA Grapalat" w:hAnsi="GHEA Grapalat"/>
                <w:sz w:val="20"/>
              </w:rPr>
              <w:t>единица измерения</w:t>
            </w:r>
          </w:p>
        </w:tc>
        <w:tc>
          <w:tcPr>
            <w:tcW w:w="491" w:type="dxa"/>
            <w:vMerge w:val="restart"/>
            <w:textDirection w:val="btLr"/>
            <w:vAlign w:val="center"/>
          </w:tcPr>
          <w:p w:rsidR="003B2F27" w:rsidRPr="00E40AC8" w:rsidRDefault="003B2F27" w:rsidP="003A4B58">
            <w:pPr>
              <w:widowControl w:val="0"/>
              <w:ind w:left="113" w:right="113"/>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661" w:type="dxa"/>
            <w:vMerge w:val="restart"/>
            <w:textDirection w:val="btLr"/>
            <w:vAlign w:val="center"/>
          </w:tcPr>
          <w:p w:rsidR="003B2F27" w:rsidRPr="00E40AC8" w:rsidRDefault="003B2F27" w:rsidP="003A4B58">
            <w:pPr>
              <w:widowControl w:val="0"/>
              <w:ind w:left="113" w:right="113"/>
              <w:jc w:val="center"/>
              <w:rPr>
                <w:rFonts w:ascii="GHEA Grapalat" w:hAnsi="GHEA Grapalat"/>
                <w:sz w:val="20"/>
              </w:rPr>
            </w:pPr>
            <w:r w:rsidRPr="00E40AC8">
              <w:rPr>
                <w:rFonts w:ascii="GHEA Grapalat" w:hAnsi="GHEA Grapalat"/>
                <w:sz w:val="20"/>
              </w:rPr>
              <w:t>общий объем</w:t>
            </w:r>
          </w:p>
        </w:tc>
        <w:tc>
          <w:tcPr>
            <w:tcW w:w="2290" w:type="dxa"/>
            <w:gridSpan w:val="2"/>
            <w:vAlign w:val="center"/>
          </w:tcPr>
          <w:p w:rsidR="003B2F27" w:rsidRPr="00E40AC8" w:rsidRDefault="003B2F27" w:rsidP="00C71ACA">
            <w:pPr>
              <w:widowControl w:val="0"/>
              <w:jc w:val="center"/>
              <w:rPr>
                <w:rFonts w:ascii="GHEA Grapalat" w:hAnsi="GHEA Grapalat"/>
                <w:sz w:val="20"/>
              </w:rPr>
            </w:pPr>
            <w:r w:rsidRPr="00E40AC8">
              <w:rPr>
                <w:rFonts w:ascii="GHEA Grapalat" w:hAnsi="GHEA Grapalat"/>
                <w:sz w:val="20"/>
              </w:rPr>
              <w:t>предоставления</w:t>
            </w:r>
          </w:p>
        </w:tc>
      </w:tr>
      <w:tr w:rsidR="00ED64D1" w:rsidRPr="00E40AC8" w:rsidTr="00ED64D1">
        <w:trPr>
          <w:trHeight w:val="2303"/>
          <w:jc w:val="center"/>
        </w:trPr>
        <w:tc>
          <w:tcPr>
            <w:tcW w:w="616" w:type="dxa"/>
            <w:vMerge/>
            <w:vAlign w:val="center"/>
          </w:tcPr>
          <w:p w:rsidR="003B2F27" w:rsidRPr="00E40AC8" w:rsidRDefault="003B2F27" w:rsidP="00C71ACA">
            <w:pPr>
              <w:widowControl w:val="0"/>
              <w:jc w:val="center"/>
              <w:rPr>
                <w:rFonts w:ascii="GHEA Grapalat" w:hAnsi="GHEA Grapalat"/>
                <w:sz w:val="20"/>
              </w:rPr>
            </w:pPr>
          </w:p>
        </w:tc>
        <w:tc>
          <w:tcPr>
            <w:tcW w:w="1181" w:type="dxa"/>
            <w:vMerge/>
            <w:vAlign w:val="center"/>
          </w:tcPr>
          <w:p w:rsidR="003B2F27" w:rsidRPr="00E40AC8" w:rsidRDefault="003B2F27" w:rsidP="00C71ACA">
            <w:pPr>
              <w:widowControl w:val="0"/>
              <w:jc w:val="center"/>
              <w:rPr>
                <w:rFonts w:ascii="GHEA Grapalat" w:hAnsi="GHEA Grapalat"/>
                <w:sz w:val="20"/>
              </w:rPr>
            </w:pPr>
          </w:p>
        </w:tc>
        <w:tc>
          <w:tcPr>
            <w:tcW w:w="4885" w:type="dxa"/>
            <w:vMerge/>
            <w:vAlign w:val="center"/>
          </w:tcPr>
          <w:p w:rsidR="003B2F27" w:rsidRPr="00E40AC8" w:rsidRDefault="003B2F27" w:rsidP="00C71ACA">
            <w:pPr>
              <w:widowControl w:val="0"/>
              <w:jc w:val="center"/>
              <w:rPr>
                <w:rFonts w:ascii="GHEA Grapalat" w:hAnsi="GHEA Grapalat"/>
                <w:sz w:val="20"/>
              </w:rPr>
            </w:pPr>
          </w:p>
        </w:tc>
        <w:tc>
          <w:tcPr>
            <w:tcW w:w="493" w:type="dxa"/>
            <w:vMerge/>
            <w:vAlign w:val="center"/>
          </w:tcPr>
          <w:p w:rsidR="003B2F27" w:rsidRPr="00E40AC8" w:rsidRDefault="003B2F27" w:rsidP="00C71ACA">
            <w:pPr>
              <w:widowControl w:val="0"/>
              <w:jc w:val="center"/>
              <w:rPr>
                <w:rFonts w:ascii="GHEA Grapalat" w:hAnsi="GHEA Grapalat"/>
                <w:sz w:val="20"/>
              </w:rPr>
            </w:pPr>
          </w:p>
        </w:tc>
        <w:tc>
          <w:tcPr>
            <w:tcW w:w="491" w:type="dxa"/>
            <w:vMerge/>
            <w:vAlign w:val="center"/>
          </w:tcPr>
          <w:p w:rsidR="003B2F27" w:rsidRPr="00E40AC8" w:rsidRDefault="003B2F27" w:rsidP="00C71ACA">
            <w:pPr>
              <w:widowControl w:val="0"/>
              <w:jc w:val="center"/>
              <w:rPr>
                <w:rFonts w:ascii="GHEA Grapalat" w:hAnsi="GHEA Grapalat"/>
                <w:sz w:val="20"/>
              </w:rPr>
            </w:pPr>
          </w:p>
        </w:tc>
        <w:tc>
          <w:tcPr>
            <w:tcW w:w="661" w:type="dxa"/>
            <w:vMerge/>
            <w:vAlign w:val="center"/>
          </w:tcPr>
          <w:p w:rsidR="003B2F27" w:rsidRPr="00E40AC8" w:rsidRDefault="003B2F27" w:rsidP="00C71ACA">
            <w:pPr>
              <w:widowControl w:val="0"/>
              <w:jc w:val="center"/>
              <w:rPr>
                <w:rFonts w:ascii="GHEA Grapalat" w:hAnsi="GHEA Grapalat"/>
                <w:sz w:val="20"/>
              </w:rPr>
            </w:pPr>
          </w:p>
        </w:tc>
        <w:tc>
          <w:tcPr>
            <w:tcW w:w="1483" w:type="dxa"/>
            <w:vAlign w:val="center"/>
          </w:tcPr>
          <w:p w:rsidR="003B2F27" w:rsidRPr="00E40AC8" w:rsidRDefault="003B2F27" w:rsidP="00C71ACA">
            <w:pPr>
              <w:widowControl w:val="0"/>
              <w:jc w:val="center"/>
              <w:rPr>
                <w:rFonts w:ascii="GHEA Grapalat" w:hAnsi="GHEA Grapalat"/>
                <w:sz w:val="20"/>
              </w:rPr>
            </w:pPr>
            <w:r w:rsidRPr="00E40AC8">
              <w:rPr>
                <w:rFonts w:ascii="GHEA Grapalat" w:hAnsi="GHEA Grapalat"/>
                <w:sz w:val="20"/>
              </w:rPr>
              <w:t>адрес</w:t>
            </w:r>
          </w:p>
        </w:tc>
        <w:tc>
          <w:tcPr>
            <w:tcW w:w="807" w:type="dxa"/>
            <w:vAlign w:val="center"/>
          </w:tcPr>
          <w:p w:rsidR="003B2F27" w:rsidRPr="00E40AC8" w:rsidRDefault="003B2F27" w:rsidP="00C71ACA">
            <w:pPr>
              <w:widowControl w:val="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5"/>
              <w:t>**</w:t>
            </w:r>
          </w:p>
        </w:tc>
      </w:tr>
      <w:tr w:rsidR="0048544F" w:rsidRPr="00E40AC8" w:rsidTr="00ED64D1">
        <w:trPr>
          <w:trHeight w:val="1565"/>
          <w:jc w:val="center"/>
        </w:trPr>
        <w:tc>
          <w:tcPr>
            <w:tcW w:w="616" w:type="dxa"/>
            <w:vAlign w:val="center"/>
          </w:tcPr>
          <w:p w:rsidR="003A4B58" w:rsidRPr="00064ADD" w:rsidRDefault="003A4B58" w:rsidP="003A4B58">
            <w:pPr>
              <w:jc w:val="center"/>
              <w:rPr>
                <w:rFonts w:ascii="GHEA Grapalat" w:hAnsi="GHEA Grapalat"/>
                <w:sz w:val="20"/>
              </w:rPr>
            </w:pPr>
            <w:r>
              <w:rPr>
                <w:rFonts w:ascii="GHEA Grapalat" w:hAnsi="GHEA Grapalat"/>
                <w:sz w:val="20"/>
              </w:rPr>
              <w:t>1</w:t>
            </w:r>
          </w:p>
        </w:tc>
        <w:tc>
          <w:tcPr>
            <w:tcW w:w="1181" w:type="dxa"/>
            <w:textDirection w:val="btLr"/>
            <w:vAlign w:val="center"/>
          </w:tcPr>
          <w:p w:rsidR="003A4B58" w:rsidRPr="005B461C" w:rsidRDefault="003A4B58" w:rsidP="003A4B58">
            <w:pPr>
              <w:ind w:left="113" w:right="113"/>
              <w:jc w:val="center"/>
              <w:rPr>
                <w:rFonts w:ascii="GHEA Grapalat" w:hAnsi="GHEA Grapalat"/>
                <w:sz w:val="20"/>
                <w:lang w:val="en-US"/>
              </w:rPr>
            </w:pPr>
            <w:r>
              <w:rPr>
                <w:rFonts w:ascii="GHEA Grapalat" w:hAnsi="GHEA Grapalat" w:cs="Arial"/>
                <w:sz w:val="20"/>
                <w:szCs w:val="20"/>
              </w:rPr>
              <w:t>98391110</w:t>
            </w:r>
            <w:r w:rsidR="005B461C">
              <w:rPr>
                <w:rFonts w:ascii="GHEA Grapalat" w:hAnsi="GHEA Grapalat" w:cs="Arial"/>
                <w:sz w:val="20"/>
                <w:szCs w:val="20"/>
                <w:lang w:val="en-US"/>
              </w:rPr>
              <w:t>/2</w:t>
            </w:r>
          </w:p>
        </w:tc>
        <w:tc>
          <w:tcPr>
            <w:tcW w:w="4885" w:type="dxa"/>
          </w:tcPr>
          <w:p w:rsidR="00021A2A" w:rsidRPr="00021A2A" w:rsidRDefault="00021A2A" w:rsidP="00021A2A">
            <w:pPr>
              <w:widowControl w:val="0"/>
              <w:jc w:val="center"/>
              <w:rPr>
                <w:rFonts w:ascii="GHEA Grapalat" w:hAnsi="GHEA Grapalat"/>
                <w:sz w:val="18"/>
              </w:rPr>
            </w:pPr>
            <w:r w:rsidRPr="00021A2A">
              <w:rPr>
                <w:rFonts w:ascii="GHEA Grapalat" w:hAnsi="GHEA Grapalat"/>
                <w:sz w:val="18"/>
              </w:rPr>
              <w:t xml:space="preserve">Необходимо, с </w:t>
            </w:r>
            <w:r w:rsidR="005B461C" w:rsidRPr="005B461C">
              <w:rPr>
                <w:rFonts w:ascii="GHEA Grapalat" w:hAnsi="GHEA Grapalat"/>
                <w:sz w:val="18"/>
              </w:rPr>
              <w:t>2</w:t>
            </w:r>
            <w:r w:rsidR="00D25763" w:rsidRPr="00D25763">
              <w:rPr>
                <w:rFonts w:ascii="GHEA Grapalat" w:hAnsi="GHEA Grapalat"/>
                <w:sz w:val="18"/>
              </w:rPr>
              <w:t xml:space="preserve"> </w:t>
            </w:r>
            <w:r w:rsidR="005B461C" w:rsidRPr="005B461C">
              <w:rPr>
                <w:rFonts w:ascii="GHEA Grapalat" w:hAnsi="GHEA Grapalat"/>
                <w:sz w:val="18"/>
              </w:rPr>
              <w:t>феврал</w:t>
            </w:r>
            <w:r w:rsidRPr="00021A2A">
              <w:rPr>
                <w:rFonts w:ascii="GHEA Grapalat" w:hAnsi="GHEA Grapalat"/>
                <w:sz w:val="18"/>
              </w:rPr>
              <w:t>я 20</w:t>
            </w:r>
            <w:r w:rsidR="00D67B96" w:rsidRPr="00D67B96">
              <w:rPr>
                <w:rFonts w:ascii="GHEA Grapalat" w:hAnsi="GHEA Grapalat"/>
                <w:sz w:val="18"/>
              </w:rPr>
              <w:t>2</w:t>
            </w:r>
            <w:r w:rsidR="00D25763" w:rsidRPr="00D25763">
              <w:rPr>
                <w:rFonts w:ascii="GHEA Grapalat" w:hAnsi="GHEA Grapalat"/>
                <w:sz w:val="18"/>
              </w:rPr>
              <w:t>6</w:t>
            </w:r>
            <w:r w:rsidR="00D67B96">
              <w:rPr>
                <w:rFonts w:ascii="GHEA Grapalat" w:hAnsi="GHEA Grapalat"/>
                <w:sz w:val="18"/>
              </w:rPr>
              <w:t xml:space="preserve"> года по </w:t>
            </w:r>
            <w:r w:rsidR="005B461C" w:rsidRPr="005B461C">
              <w:rPr>
                <w:rFonts w:ascii="GHEA Grapalat" w:hAnsi="GHEA Grapalat"/>
                <w:sz w:val="18"/>
              </w:rPr>
              <w:t>28 феврал</w:t>
            </w:r>
            <w:r w:rsidR="00D67B96">
              <w:rPr>
                <w:rFonts w:ascii="GHEA Grapalat" w:hAnsi="GHEA Grapalat"/>
                <w:sz w:val="18"/>
              </w:rPr>
              <w:t>я 202</w:t>
            </w:r>
            <w:r w:rsidR="00D25763" w:rsidRPr="00D25763">
              <w:rPr>
                <w:rFonts w:ascii="GHEA Grapalat" w:hAnsi="GHEA Grapalat"/>
                <w:sz w:val="18"/>
              </w:rPr>
              <w:t>6</w:t>
            </w:r>
            <w:r w:rsidRPr="00021A2A">
              <w:rPr>
                <w:rFonts w:ascii="GHEA Grapalat" w:hAnsi="GHEA Grapalat"/>
                <w:sz w:val="18"/>
              </w:rPr>
              <w:t xml:space="preserve"> года - во все рабочие дни, за исключением праздничных дней для школьников, начальная школа и </w:t>
            </w:r>
            <w:r w:rsidR="00D25763">
              <w:rPr>
                <w:rFonts w:ascii="GHEA Grapalat" w:hAnsi="GHEA Grapalat"/>
                <w:sz w:val="18"/>
              </w:rPr>
              <w:t>пассажиров</w:t>
            </w:r>
            <w:r w:rsidRPr="00021A2A">
              <w:rPr>
                <w:rFonts w:ascii="GHEA Grapalat" w:hAnsi="GHEA Grapalat"/>
                <w:sz w:val="18"/>
              </w:rPr>
              <w:t xml:space="preserve"> школы будут перемещаться в 13:20 (в количестве 1</w:t>
            </w:r>
            <w:r w:rsidR="005B461C" w:rsidRPr="005B461C">
              <w:rPr>
                <w:rFonts w:ascii="GHEA Grapalat" w:hAnsi="GHEA Grapalat"/>
                <w:sz w:val="18"/>
              </w:rPr>
              <w:t>30</w:t>
            </w:r>
            <w:r w:rsidRPr="00021A2A">
              <w:rPr>
                <w:rFonts w:ascii="GHEA Grapalat" w:hAnsi="GHEA Grapalat"/>
                <w:sz w:val="18"/>
              </w:rPr>
              <w:t xml:space="preserve"> человек), затем в 14:15 (в количестве 1</w:t>
            </w:r>
            <w:r w:rsidR="005B461C" w:rsidRPr="005B461C">
              <w:rPr>
                <w:rFonts w:ascii="GHEA Grapalat" w:hAnsi="GHEA Grapalat"/>
                <w:sz w:val="18"/>
              </w:rPr>
              <w:t>55</w:t>
            </w:r>
            <w:r w:rsidRPr="00021A2A">
              <w:rPr>
                <w:rFonts w:ascii="GHEA Grapalat" w:hAnsi="GHEA Grapalat"/>
                <w:sz w:val="18"/>
              </w:rPr>
              <w:t xml:space="preserve"> человек) с территории, прилегающей к зданию 10, 2-й улицы, общины </w:t>
            </w:r>
            <w:proofErr w:type="spellStart"/>
            <w:r w:rsidRPr="00021A2A">
              <w:rPr>
                <w:rFonts w:ascii="GHEA Grapalat" w:hAnsi="GHEA Grapalat"/>
                <w:sz w:val="18"/>
              </w:rPr>
              <w:t>Мецамор</w:t>
            </w:r>
            <w:proofErr w:type="spellEnd"/>
            <w:r w:rsidRPr="00021A2A">
              <w:rPr>
                <w:rFonts w:ascii="GHEA Grapalat" w:hAnsi="GHEA Grapalat"/>
                <w:sz w:val="18"/>
              </w:rPr>
              <w:t xml:space="preserve">, села </w:t>
            </w:r>
            <w:proofErr w:type="spellStart"/>
            <w:r w:rsidRPr="00021A2A">
              <w:rPr>
                <w:rFonts w:ascii="GHEA Grapalat" w:hAnsi="GHEA Grapalat"/>
                <w:sz w:val="18"/>
              </w:rPr>
              <w:t>Алашкерт</w:t>
            </w:r>
            <w:proofErr w:type="spellEnd"/>
            <w:r w:rsidRPr="00021A2A">
              <w:rPr>
                <w:rFonts w:ascii="GHEA Grapalat" w:hAnsi="GHEA Grapalat"/>
                <w:sz w:val="18"/>
              </w:rPr>
              <w:t xml:space="preserve">, </w:t>
            </w:r>
            <w:proofErr w:type="spellStart"/>
            <w:r w:rsidRPr="00021A2A">
              <w:rPr>
                <w:rFonts w:ascii="GHEA Grapalat" w:hAnsi="GHEA Grapalat"/>
                <w:sz w:val="18"/>
              </w:rPr>
              <w:t>Армавирского</w:t>
            </w:r>
            <w:proofErr w:type="spellEnd"/>
            <w:r w:rsidRPr="00021A2A">
              <w:rPr>
                <w:rFonts w:ascii="GHEA Grapalat" w:hAnsi="GHEA Grapalat"/>
                <w:sz w:val="18"/>
              </w:rPr>
              <w:t xml:space="preserve"> района, РА, на строение 1, 1-й улицы, общины </w:t>
            </w:r>
            <w:proofErr w:type="spellStart"/>
            <w:r w:rsidRPr="00021A2A">
              <w:rPr>
                <w:rFonts w:ascii="GHEA Grapalat" w:hAnsi="GHEA Grapalat"/>
                <w:sz w:val="18"/>
              </w:rPr>
              <w:t>Мецамор</w:t>
            </w:r>
            <w:proofErr w:type="spellEnd"/>
            <w:r w:rsidRPr="00021A2A">
              <w:rPr>
                <w:rFonts w:ascii="GHEA Grapalat" w:hAnsi="GHEA Grapalat"/>
                <w:sz w:val="18"/>
              </w:rPr>
              <w:t xml:space="preserve">, села Армавир, г. Армавир (расстояние 4,5 км). В </w:t>
            </w:r>
            <w:r w:rsidR="005B461C" w:rsidRPr="005B461C">
              <w:rPr>
                <w:rFonts w:ascii="GHEA Grapalat" w:hAnsi="GHEA Grapalat"/>
                <w:sz w:val="18"/>
              </w:rPr>
              <w:t>1</w:t>
            </w:r>
            <w:r w:rsidR="005B461C">
              <w:rPr>
                <w:rFonts w:ascii="GHEA Grapalat" w:hAnsi="GHEA Grapalat"/>
                <w:sz w:val="18"/>
              </w:rPr>
              <w:t>7:</w:t>
            </w:r>
            <w:r w:rsidR="005B461C" w:rsidRPr="005B461C">
              <w:rPr>
                <w:rFonts w:ascii="GHEA Grapalat" w:hAnsi="GHEA Grapalat"/>
                <w:sz w:val="18"/>
              </w:rPr>
              <w:t>45</w:t>
            </w:r>
            <w:r w:rsidRPr="00021A2A">
              <w:rPr>
                <w:rFonts w:ascii="GHEA Grapalat" w:hAnsi="GHEA Grapalat"/>
                <w:sz w:val="18"/>
              </w:rPr>
              <w:t xml:space="preserve"> (</w:t>
            </w:r>
            <w:r w:rsidR="005B461C" w:rsidRPr="005B461C">
              <w:rPr>
                <w:rFonts w:ascii="GHEA Grapalat" w:hAnsi="GHEA Grapalat"/>
                <w:sz w:val="18"/>
              </w:rPr>
              <w:t>96</w:t>
            </w:r>
            <w:r w:rsidRPr="00021A2A">
              <w:rPr>
                <w:rFonts w:ascii="GHEA Grapalat" w:hAnsi="GHEA Grapalat"/>
                <w:sz w:val="18"/>
              </w:rPr>
              <w:t xml:space="preserve"> человека), в 19:25 (54 человека) и в 20:15 (1</w:t>
            </w:r>
            <w:r w:rsidR="005B461C" w:rsidRPr="005B461C">
              <w:rPr>
                <w:rFonts w:ascii="GHEA Grapalat" w:hAnsi="GHEA Grapalat"/>
                <w:sz w:val="18"/>
              </w:rPr>
              <w:t>35</w:t>
            </w:r>
            <w:r w:rsidRPr="00021A2A">
              <w:rPr>
                <w:rFonts w:ascii="GHEA Grapalat" w:hAnsi="GHEA Grapalat"/>
                <w:sz w:val="18"/>
              </w:rPr>
              <w:t xml:space="preserve"> человек) от дома 1, улицы 1, общины </w:t>
            </w:r>
            <w:proofErr w:type="spellStart"/>
            <w:r w:rsidRPr="00021A2A">
              <w:rPr>
                <w:rFonts w:ascii="GHEA Grapalat" w:hAnsi="GHEA Grapalat"/>
                <w:sz w:val="18"/>
              </w:rPr>
              <w:t>Мецам</w:t>
            </w:r>
            <w:r w:rsidR="00D67B96">
              <w:rPr>
                <w:rFonts w:ascii="GHEA Grapalat" w:hAnsi="GHEA Grapalat"/>
                <w:sz w:val="18"/>
              </w:rPr>
              <w:t>ор</w:t>
            </w:r>
            <w:proofErr w:type="spellEnd"/>
            <w:r w:rsidR="00D67B96">
              <w:rPr>
                <w:rFonts w:ascii="GHEA Grapalat" w:hAnsi="GHEA Grapalat"/>
                <w:sz w:val="18"/>
              </w:rPr>
              <w:t>, села Армавир, Армавир</w:t>
            </w:r>
            <w:r w:rsidR="00C04138">
              <w:rPr>
                <w:rFonts w:ascii="GHEA Grapalat" w:hAnsi="GHEA Grapalat"/>
                <w:sz w:val="18"/>
              </w:rPr>
              <w:t xml:space="preserve">, до </w:t>
            </w:r>
            <w:r w:rsidRPr="00021A2A">
              <w:rPr>
                <w:rFonts w:ascii="GHEA Grapalat" w:hAnsi="GHEA Grapalat"/>
                <w:sz w:val="18"/>
              </w:rPr>
              <w:t xml:space="preserve">улицы 2, села </w:t>
            </w:r>
            <w:proofErr w:type="spellStart"/>
            <w:r w:rsidRPr="00021A2A">
              <w:rPr>
                <w:rFonts w:ascii="GHEA Grapalat" w:hAnsi="GHEA Grapalat"/>
                <w:sz w:val="18"/>
              </w:rPr>
              <w:t>Алашкерт</w:t>
            </w:r>
            <w:proofErr w:type="spellEnd"/>
            <w:r w:rsidRPr="00021A2A">
              <w:rPr>
                <w:rFonts w:ascii="GHEA Grapalat" w:hAnsi="GHEA Grapalat"/>
                <w:sz w:val="18"/>
              </w:rPr>
              <w:t>, рядом со домом 10.</w:t>
            </w:r>
          </w:p>
          <w:p w:rsidR="00021A2A" w:rsidRPr="00021A2A" w:rsidRDefault="00021A2A" w:rsidP="00021A2A">
            <w:pPr>
              <w:widowControl w:val="0"/>
              <w:jc w:val="center"/>
              <w:rPr>
                <w:rFonts w:ascii="GHEA Grapalat" w:hAnsi="GHEA Grapalat"/>
                <w:sz w:val="18"/>
              </w:rPr>
            </w:pPr>
            <w:r w:rsidRPr="00021A2A">
              <w:rPr>
                <w:rFonts w:ascii="GHEA Grapalat" w:hAnsi="GHEA Grapalat"/>
                <w:sz w:val="18"/>
              </w:rPr>
              <w:t xml:space="preserve">Перевозка будет осуществляться в количестве </w:t>
            </w:r>
            <w:r w:rsidR="005B461C" w:rsidRPr="005B461C">
              <w:rPr>
                <w:rFonts w:ascii="GHEA Grapalat" w:hAnsi="GHEA Grapalat"/>
                <w:sz w:val="18"/>
              </w:rPr>
              <w:t>285</w:t>
            </w:r>
            <w:r w:rsidR="002979F5">
              <w:rPr>
                <w:rFonts w:ascii="GHEA Grapalat" w:hAnsi="GHEA Grapalat"/>
                <w:sz w:val="18"/>
              </w:rPr>
              <w:t xml:space="preserve"> пассажиров </w:t>
            </w:r>
            <w:r w:rsidRPr="00021A2A">
              <w:rPr>
                <w:rFonts w:ascii="GHEA Grapalat" w:hAnsi="GHEA Grapalat"/>
                <w:sz w:val="18"/>
              </w:rPr>
              <w:t xml:space="preserve">будут находиться в течение </w:t>
            </w:r>
            <w:r w:rsidR="005B461C" w:rsidRPr="005B461C">
              <w:rPr>
                <w:rFonts w:ascii="GHEA Grapalat" w:hAnsi="GHEA Grapalat"/>
                <w:sz w:val="18"/>
              </w:rPr>
              <w:t>20</w:t>
            </w:r>
            <w:r w:rsidR="005B461C">
              <w:rPr>
                <w:rFonts w:ascii="GHEA Grapalat" w:hAnsi="GHEA Grapalat"/>
                <w:sz w:val="18"/>
              </w:rPr>
              <w:t xml:space="preserve"> дней</w:t>
            </w:r>
            <w:r w:rsidRPr="00021A2A">
              <w:rPr>
                <w:rFonts w:ascii="GHEA Grapalat" w:hAnsi="GHEA Grapalat"/>
                <w:sz w:val="18"/>
              </w:rPr>
              <w:t>.</w:t>
            </w:r>
          </w:p>
          <w:p w:rsidR="00021A2A" w:rsidRPr="00021A2A" w:rsidRDefault="00021A2A" w:rsidP="00021A2A">
            <w:pPr>
              <w:widowControl w:val="0"/>
              <w:jc w:val="center"/>
              <w:rPr>
                <w:rFonts w:ascii="GHEA Grapalat" w:hAnsi="GHEA Grapalat"/>
                <w:sz w:val="18"/>
              </w:rPr>
            </w:pPr>
            <w:r w:rsidRPr="00021A2A">
              <w:rPr>
                <w:rFonts w:ascii="GHEA Grapalat" w:hAnsi="GHEA Grapalat"/>
                <w:sz w:val="18"/>
              </w:rPr>
              <w:t xml:space="preserve">Транспортные средства должны быть автобусами, выпущенными не ранее </w:t>
            </w:r>
            <w:r w:rsidR="00DB5381" w:rsidRPr="00DB5381">
              <w:rPr>
                <w:rFonts w:ascii="GHEA Grapalat" w:hAnsi="GHEA Grapalat"/>
                <w:sz w:val="18"/>
              </w:rPr>
              <w:t>1992</w:t>
            </w:r>
            <w:r w:rsidRPr="00021A2A">
              <w:rPr>
                <w:rFonts w:ascii="GHEA Grapalat" w:hAnsi="GHEA Grapalat"/>
                <w:sz w:val="18"/>
              </w:rPr>
              <w:t xml:space="preserve"> года, вместимостью не менее 20 пассажиров, в исправном техническом состоянии, с новыми шинами. Транспортные средства должны быть оборудованы чистыми сиденьями, системами вентиляции и отопления, соответствующими количеству перевозимого </w:t>
            </w:r>
            <w:r w:rsidR="00D25763">
              <w:rPr>
                <w:rFonts w:ascii="GHEA Grapalat" w:hAnsi="GHEA Grapalat"/>
                <w:sz w:val="18"/>
              </w:rPr>
              <w:t>пассажиров</w:t>
            </w:r>
            <w:r w:rsidRPr="00021A2A">
              <w:rPr>
                <w:rFonts w:ascii="GHEA Grapalat" w:hAnsi="GHEA Grapalat"/>
                <w:sz w:val="18"/>
              </w:rPr>
              <w:t>. Водители автобусов должны находиться в надлежащем состоянии во время перевозки пассажиров, а поставщик услуг обязан соблюдать требования статьи 20 Закона Республики Армения «Об обеспечении безопасности дорожного движения».</w:t>
            </w:r>
          </w:p>
          <w:p w:rsidR="00021A2A" w:rsidRPr="00021A2A" w:rsidRDefault="00021A2A" w:rsidP="00021A2A">
            <w:pPr>
              <w:widowControl w:val="0"/>
              <w:jc w:val="center"/>
              <w:rPr>
                <w:rFonts w:ascii="GHEA Grapalat" w:hAnsi="GHEA Grapalat"/>
                <w:sz w:val="18"/>
              </w:rPr>
            </w:pPr>
            <w:r w:rsidRPr="00021A2A">
              <w:rPr>
                <w:rFonts w:ascii="GHEA Grapalat" w:hAnsi="GHEA Grapalat"/>
                <w:sz w:val="18"/>
              </w:rPr>
              <w:t>Все расходы, связанные с оказанием услуги, несет поставщик услуг.</w:t>
            </w:r>
          </w:p>
          <w:p w:rsidR="003A4B58" w:rsidRPr="00021A2A" w:rsidRDefault="00021A2A" w:rsidP="00021A2A">
            <w:pPr>
              <w:widowControl w:val="0"/>
              <w:jc w:val="center"/>
              <w:rPr>
                <w:rFonts w:ascii="GHEA Grapalat" w:hAnsi="GHEA Grapalat"/>
                <w:sz w:val="18"/>
              </w:rPr>
            </w:pPr>
            <w:r w:rsidRPr="00021A2A">
              <w:rPr>
                <w:rFonts w:ascii="GHEA Grapalat" w:hAnsi="GHEA Grapalat"/>
                <w:sz w:val="18"/>
              </w:rPr>
              <w:lastRenderedPageBreak/>
              <w:t>Оплата за оказание услуги производится ежемесячно, в соответствии с количеством дней оказания услуги.</w:t>
            </w:r>
          </w:p>
        </w:tc>
        <w:tc>
          <w:tcPr>
            <w:tcW w:w="493" w:type="dxa"/>
            <w:textDirection w:val="btLr"/>
            <w:vAlign w:val="center"/>
          </w:tcPr>
          <w:p w:rsidR="003A4B58" w:rsidRPr="003A4B58" w:rsidRDefault="00D96721" w:rsidP="003A4B58">
            <w:pPr>
              <w:ind w:left="113" w:right="113"/>
              <w:jc w:val="center"/>
              <w:rPr>
                <w:rFonts w:ascii="GHEA Grapalat" w:hAnsi="GHEA Grapalat"/>
                <w:sz w:val="20"/>
                <w:lang w:val="en-US"/>
              </w:rPr>
            </w:pPr>
            <w:proofErr w:type="spellStart"/>
            <w:r>
              <w:rPr>
                <w:rFonts w:ascii="Sylfaen" w:hAnsi="Sylfaen" w:cs="Sylfaen"/>
                <w:sz w:val="20"/>
                <w:szCs w:val="20"/>
                <w:lang w:val="en-US"/>
              </w:rPr>
              <w:lastRenderedPageBreak/>
              <w:t>драм</w:t>
            </w:r>
            <w:proofErr w:type="spellEnd"/>
          </w:p>
        </w:tc>
        <w:tc>
          <w:tcPr>
            <w:tcW w:w="491" w:type="dxa"/>
            <w:textDirection w:val="btLr"/>
            <w:vAlign w:val="center"/>
          </w:tcPr>
          <w:p w:rsidR="003A4B58" w:rsidRPr="00064ADD" w:rsidRDefault="005B461C" w:rsidP="00D96721">
            <w:pPr>
              <w:ind w:left="113" w:right="113"/>
              <w:jc w:val="center"/>
              <w:rPr>
                <w:rFonts w:ascii="GHEA Grapalat" w:hAnsi="GHEA Grapalat"/>
                <w:sz w:val="20"/>
              </w:rPr>
            </w:pPr>
            <w:r>
              <w:rPr>
                <w:rFonts w:ascii="Arial LatArm" w:hAnsi="Arial LatArm" w:cs="Arial"/>
                <w:sz w:val="20"/>
                <w:szCs w:val="20"/>
                <w:lang w:val="en-US"/>
              </w:rPr>
              <w:t>1282</w:t>
            </w:r>
            <w:r w:rsidR="00021A2A">
              <w:rPr>
                <w:rFonts w:ascii="Arial LatArm" w:hAnsi="Arial LatArm" w:cs="Arial"/>
                <w:sz w:val="20"/>
                <w:szCs w:val="20"/>
                <w:lang w:val="en-US"/>
              </w:rPr>
              <w:t>5</w:t>
            </w:r>
            <w:r w:rsidR="003A4B58">
              <w:rPr>
                <w:rFonts w:ascii="Arial LatArm" w:hAnsi="Arial LatArm" w:cs="Arial"/>
                <w:sz w:val="20"/>
                <w:szCs w:val="20"/>
              </w:rPr>
              <w:t>00</w:t>
            </w:r>
          </w:p>
        </w:tc>
        <w:tc>
          <w:tcPr>
            <w:tcW w:w="661" w:type="dxa"/>
            <w:vAlign w:val="center"/>
          </w:tcPr>
          <w:p w:rsidR="003A4B58" w:rsidRPr="00064ADD" w:rsidRDefault="00D96721" w:rsidP="003A4B58">
            <w:pPr>
              <w:jc w:val="center"/>
              <w:rPr>
                <w:rFonts w:ascii="GHEA Grapalat" w:hAnsi="GHEA Grapalat"/>
                <w:sz w:val="20"/>
              </w:rPr>
            </w:pPr>
            <w:r>
              <w:rPr>
                <w:rFonts w:ascii="Arial LatArm" w:hAnsi="Arial LatArm" w:cs="Arial"/>
                <w:sz w:val="20"/>
                <w:szCs w:val="20"/>
                <w:lang w:val="en-US"/>
              </w:rPr>
              <w:t>1</w:t>
            </w:r>
          </w:p>
        </w:tc>
        <w:tc>
          <w:tcPr>
            <w:tcW w:w="1483" w:type="dxa"/>
            <w:vAlign w:val="center"/>
          </w:tcPr>
          <w:p w:rsidR="003A4B58" w:rsidRPr="00E70B68" w:rsidRDefault="00021A2A" w:rsidP="003A4B58">
            <w:pPr>
              <w:jc w:val="center"/>
              <w:rPr>
                <w:rFonts w:ascii="GHEA Grapalat" w:hAnsi="GHEA Grapalat"/>
                <w:sz w:val="20"/>
              </w:rPr>
            </w:pPr>
            <w:proofErr w:type="spellStart"/>
            <w:r>
              <w:rPr>
                <w:rFonts w:ascii="GHEA Grapalat" w:hAnsi="GHEA Grapalat"/>
                <w:i/>
                <w:sz w:val="20"/>
                <w:szCs w:val="22"/>
              </w:rPr>
              <w:t>Армавир</w:t>
            </w:r>
            <w:r w:rsidR="00E70B68" w:rsidRPr="00E70B68">
              <w:rPr>
                <w:rFonts w:ascii="GHEA Grapalat" w:hAnsi="GHEA Grapalat"/>
                <w:i/>
                <w:sz w:val="20"/>
                <w:szCs w:val="22"/>
              </w:rPr>
              <w:t>ская</w:t>
            </w:r>
            <w:proofErr w:type="spellEnd"/>
            <w:r w:rsidR="00E70B68" w:rsidRPr="00E70B68">
              <w:rPr>
                <w:rFonts w:ascii="GHEA Grapalat" w:hAnsi="GHEA Grapalat"/>
                <w:i/>
                <w:sz w:val="20"/>
                <w:szCs w:val="22"/>
              </w:rPr>
              <w:t xml:space="preserve"> область РА, </w:t>
            </w:r>
            <w:r>
              <w:rPr>
                <w:rFonts w:ascii="GHEA Grapalat" w:hAnsi="GHEA Grapalat"/>
                <w:i/>
                <w:sz w:val="20"/>
                <w:szCs w:val="22"/>
              </w:rPr>
              <w:t xml:space="preserve">о. </w:t>
            </w:r>
            <w:proofErr w:type="spellStart"/>
            <w:r>
              <w:rPr>
                <w:rFonts w:ascii="GHEA Grapalat" w:hAnsi="GHEA Grapalat"/>
                <w:i/>
                <w:sz w:val="20"/>
                <w:szCs w:val="22"/>
              </w:rPr>
              <w:t>Мецамор</w:t>
            </w:r>
            <w:proofErr w:type="spellEnd"/>
            <w:r>
              <w:rPr>
                <w:rFonts w:ascii="GHEA Grapalat" w:hAnsi="GHEA Grapalat"/>
                <w:i/>
                <w:sz w:val="20"/>
                <w:szCs w:val="22"/>
              </w:rPr>
              <w:t xml:space="preserve">, село </w:t>
            </w:r>
            <w:proofErr w:type="spellStart"/>
            <w:r>
              <w:rPr>
                <w:rFonts w:ascii="GHEA Grapalat" w:hAnsi="GHEA Grapalat"/>
                <w:i/>
                <w:sz w:val="20"/>
                <w:szCs w:val="22"/>
              </w:rPr>
              <w:t>Алашкерт</w:t>
            </w:r>
            <w:proofErr w:type="spellEnd"/>
            <w:r>
              <w:rPr>
                <w:rFonts w:ascii="GHEA Grapalat" w:hAnsi="GHEA Grapalat"/>
                <w:i/>
                <w:sz w:val="20"/>
                <w:szCs w:val="22"/>
              </w:rPr>
              <w:t xml:space="preserve">, улица 2, </w:t>
            </w:r>
            <w:proofErr w:type="spellStart"/>
            <w:r>
              <w:rPr>
                <w:rFonts w:ascii="GHEA Grapalat" w:hAnsi="GHEA Grapalat"/>
                <w:i/>
                <w:sz w:val="20"/>
                <w:szCs w:val="22"/>
              </w:rPr>
              <w:t>зд</w:t>
            </w:r>
            <w:proofErr w:type="spellEnd"/>
            <w:r>
              <w:rPr>
                <w:rFonts w:ascii="GHEA Grapalat" w:hAnsi="GHEA Grapalat"/>
                <w:i/>
                <w:sz w:val="20"/>
                <w:szCs w:val="22"/>
              </w:rPr>
              <w:t>. 10</w:t>
            </w:r>
          </w:p>
        </w:tc>
        <w:tc>
          <w:tcPr>
            <w:tcW w:w="807" w:type="dxa"/>
            <w:textDirection w:val="btLr"/>
            <w:vAlign w:val="center"/>
          </w:tcPr>
          <w:p w:rsidR="003A4B58" w:rsidRPr="00DB5381" w:rsidRDefault="005B461C" w:rsidP="005B461C">
            <w:pPr>
              <w:jc w:val="center"/>
              <w:rPr>
                <w:rFonts w:ascii="GHEA Grapalat" w:hAnsi="GHEA Grapalat"/>
                <w:sz w:val="20"/>
              </w:rPr>
            </w:pPr>
            <w:r w:rsidRPr="005B461C">
              <w:rPr>
                <w:rFonts w:ascii="GHEA Grapalat" w:hAnsi="GHEA Grapalat"/>
                <w:sz w:val="20"/>
              </w:rPr>
              <w:t>02.</w:t>
            </w:r>
            <w:r>
              <w:rPr>
                <w:rFonts w:ascii="GHEA Grapalat" w:hAnsi="GHEA Grapalat"/>
                <w:sz w:val="20"/>
                <w:lang w:val="en-US"/>
              </w:rPr>
              <w:t>02</w:t>
            </w:r>
            <w:r w:rsidR="00D25763" w:rsidRPr="005B461C">
              <w:rPr>
                <w:rFonts w:ascii="GHEA Grapalat" w:hAnsi="GHEA Grapalat"/>
                <w:sz w:val="20"/>
              </w:rPr>
              <w:t>.2026</w:t>
            </w:r>
            <w:r w:rsidR="00DB5381" w:rsidRPr="00DB5381">
              <w:rPr>
                <w:rFonts w:ascii="GHEA Grapalat" w:hAnsi="GHEA Grapalat"/>
                <w:sz w:val="20"/>
              </w:rPr>
              <w:t xml:space="preserve">г. </w:t>
            </w:r>
            <w:r w:rsidR="0048544F" w:rsidRPr="00DB5381">
              <w:rPr>
                <w:rFonts w:ascii="GHEA Grapalat" w:hAnsi="GHEA Grapalat"/>
                <w:sz w:val="20"/>
              </w:rPr>
              <w:t>до</w:t>
            </w:r>
            <w:r w:rsidR="003A4B58">
              <w:rPr>
                <w:rFonts w:ascii="GHEA Grapalat" w:hAnsi="GHEA Grapalat"/>
                <w:sz w:val="20"/>
              </w:rPr>
              <w:t xml:space="preserve"> </w:t>
            </w:r>
            <w:r w:rsidRPr="005B461C">
              <w:rPr>
                <w:rFonts w:ascii="GHEA Grapalat" w:hAnsi="GHEA Grapalat"/>
                <w:sz w:val="20"/>
              </w:rPr>
              <w:t>28.02</w:t>
            </w:r>
            <w:r w:rsidR="003A4B58" w:rsidRPr="000A7A76">
              <w:rPr>
                <w:rFonts w:ascii="GHEA Grapalat" w:hAnsi="GHEA Grapalat"/>
                <w:sz w:val="20"/>
              </w:rPr>
              <w:t>.</w:t>
            </w:r>
            <w:r w:rsidR="002C4273">
              <w:rPr>
                <w:rFonts w:ascii="GHEA Grapalat" w:hAnsi="GHEA Grapalat"/>
                <w:sz w:val="20"/>
              </w:rPr>
              <w:t>202</w:t>
            </w:r>
            <w:r w:rsidR="00D25763" w:rsidRPr="005B461C">
              <w:rPr>
                <w:rFonts w:ascii="GHEA Grapalat" w:hAnsi="GHEA Grapalat"/>
                <w:sz w:val="20"/>
              </w:rPr>
              <w:t>6</w:t>
            </w:r>
            <w:r w:rsidR="0048544F" w:rsidRPr="00DB5381">
              <w:rPr>
                <w:rFonts w:ascii="GHEA Grapalat" w:hAnsi="GHEA Grapalat"/>
                <w:sz w:val="20"/>
              </w:rPr>
              <w:t>г</w:t>
            </w:r>
          </w:p>
        </w:tc>
      </w:tr>
    </w:tbl>
    <w:p w:rsidR="003B2F27" w:rsidRDefault="005C6BA6" w:rsidP="005C6BA6">
      <w:pPr>
        <w:widowControl w:val="0"/>
        <w:jc w:val="both"/>
        <w:rPr>
          <w:rFonts w:ascii="GHEA Grapalat" w:hAnsi="GHEA Grapalat"/>
        </w:rPr>
      </w:pPr>
      <w:r w:rsidRPr="005C6BA6">
        <w:rPr>
          <w:rFonts w:ascii="GHEA Grapalat" w:hAnsi="GHEA Grapalat"/>
          <w:highlight w:val="yellow"/>
        </w:rPr>
        <w:lastRenderedPageBreak/>
        <w:t xml:space="preserve">Период предоставления услуг установлен с 2 по 28 февраля текущего года, однако возможно, что он будет сокращен в связи с необходимостью прекращения предоставления услуг (в случае, если будет разрешено функционирование школы в </w:t>
      </w:r>
      <w:proofErr w:type="spellStart"/>
      <w:r w:rsidRPr="005C6BA6">
        <w:rPr>
          <w:rFonts w:ascii="GHEA Grapalat" w:hAnsi="GHEA Grapalat"/>
          <w:highlight w:val="yellow"/>
        </w:rPr>
        <w:t>Алашкерте</w:t>
      </w:r>
      <w:proofErr w:type="spellEnd"/>
      <w:r w:rsidRPr="005C6BA6">
        <w:rPr>
          <w:rFonts w:ascii="GHEA Grapalat" w:hAnsi="GHEA Grapalat"/>
          <w:highlight w:val="yellow"/>
        </w:rPr>
        <w:t>).</w:t>
      </w:r>
      <w:bookmarkStart w:id="5" w:name="_GoBack"/>
      <w:bookmarkEnd w:id="5"/>
    </w:p>
    <w:p w:rsidR="005C6BA6" w:rsidRPr="00AD29CE" w:rsidRDefault="005C6BA6" w:rsidP="00C71ACA">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C71ACA">
            <w:pPr>
              <w:widowControl w:val="0"/>
              <w:jc w:val="center"/>
              <w:rPr>
                <w:rFonts w:ascii="GHEA Grapalat" w:hAnsi="GHEA Grapalat" w:cs="Sylfaen"/>
                <w:b/>
                <w:bCs/>
              </w:rPr>
            </w:pPr>
            <w:r w:rsidRPr="00AD29CE">
              <w:rPr>
                <w:rFonts w:ascii="GHEA Grapalat" w:hAnsi="GHEA Grapalat"/>
                <w:b/>
              </w:rPr>
              <w:t>ЗАКАЗЧИК</w:t>
            </w:r>
          </w:p>
          <w:p w:rsidR="003B2F27" w:rsidRPr="00DB5381" w:rsidRDefault="003B2F27" w:rsidP="00C71ACA">
            <w:pPr>
              <w:widowControl w:val="0"/>
              <w:jc w:val="center"/>
              <w:rPr>
                <w:rFonts w:ascii="GHEA Grapalat" w:hAnsi="GHEA Grapalat"/>
              </w:rPr>
            </w:pPr>
            <w:r w:rsidRPr="00DB5381">
              <w:rPr>
                <w:rFonts w:ascii="GHEA Grapalat" w:hAnsi="GHEA Grapalat"/>
              </w:rPr>
              <w:t>___________________________</w:t>
            </w:r>
          </w:p>
          <w:p w:rsidR="003B2F27" w:rsidRPr="00E40AC8" w:rsidRDefault="003B2F27" w:rsidP="00C71ACA">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C71ACA">
            <w:pPr>
              <w:widowControl w:val="0"/>
              <w:jc w:val="center"/>
              <w:rPr>
                <w:rFonts w:ascii="GHEA Grapalat" w:hAnsi="GHEA Grapalat"/>
              </w:rPr>
            </w:pPr>
            <w:r w:rsidRPr="00AD29CE">
              <w:rPr>
                <w:rFonts w:ascii="GHEA Grapalat" w:hAnsi="GHEA Grapalat"/>
              </w:rPr>
              <w:t>М. П.</w:t>
            </w:r>
          </w:p>
        </w:tc>
        <w:tc>
          <w:tcPr>
            <w:tcW w:w="760" w:type="dxa"/>
          </w:tcPr>
          <w:p w:rsidR="003B2F27" w:rsidRPr="00AD29CE" w:rsidRDefault="003B2F27" w:rsidP="00C71ACA">
            <w:pPr>
              <w:widowControl w:val="0"/>
              <w:jc w:val="center"/>
              <w:rPr>
                <w:rFonts w:ascii="GHEA Grapalat" w:hAnsi="GHEA Grapalat"/>
              </w:rPr>
            </w:pPr>
          </w:p>
        </w:tc>
        <w:tc>
          <w:tcPr>
            <w:tcW w:w="4343" w:type="dxa"/>
          </w:tcPr>
          <w:p w:rsidR="003B2F27" w:rsidRPr="00AD29CE" w:rsidRDefault="003B2F27" w:rsidP="00C71ACA">
            <w:pPr>
              <w:widowControl w:val="0"/>
              <w:jc w:val="center"/>
              <w:rPr>
                <w:rFonts w:ascii="GHEA Grapalat" w:hAnsi="GHEA Grapalat" w:cs="Sylfaen"/>
                <w:b/>
                <w:bCs/>
              </w:rPr>
            </w:pPr>
            <w:r w:rsidRPr="00AD29CE">
              <w:rPr>
                <w:rFonts w:ascii="GHEA Grapalat" w:hAnsi="GHEA Grapalat"/>
                <w:b/>
              </w:rPr>
              <w:t>ИСПОЛНИТЕЛЬ</w:t>
            </w:r>
          </w:p>
          <w:p w:rsidR="003B2F27" w:rsidRPr="00DB5381" w:rsidRDefault="003B2F27" w:rsidP="00C71ACA">
            <w:pPr>
              <w:widowControl w:val="0"/>
              <w:jc w:val="center"/>
              <w:rPr>
                <w:rFonts w:ascii="GHEA Grapalat" w:hAnsi="GHEA Grapalat"/>
              </w:rPr>
            </w:pPr>
            <w:r w:rsidRPr="00DB5381">
              <w:rPr>
                <w:rFonts w:ascii="GHEA Grapalat" w:hAnsi="GHEA Grapalat"/>
              </w:rPr>
              <w:t>__________________________</w:t>
            </w:r>
          </w:p>
          <w:p w:rsidR="003B2F27" w:rsidRPr="00E40AC8" w:rsidRDefault="003B2F27" w:rsidP="00C71ACA">
            <w:pPr>
              <w:widowControl w:val="0"/>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C71ACA">
            <w:pPr>
              <w:widowControl w:val="0"/>
              <w:jc w:val="center"/>
              <w:rPr>
                <w:rFonts w:ascii="GHEA Grapalat" w:hAnsi="GHEA Grapalat"/>
              </w:rPr>
            </w:pPr>
            <w:r w:rsidRPr="00AD29CE">
              <w:rPr>
                <w:rFonts w:ascii="GHEA Grapalat" w:hAnsi="GHEA Grapalat"/>
              </w:rPr>
              <w:t>М. П.</w:t>
            </w:r>
          </w:p>
        </w:tc>
      </w:tr>
    </w:tbl>
    <w:p w:rsidR="003B2F27" w:rsidRPr="00AD29CE" w:rsidRDefault="003B2F27" w:rsidP="00C71ACA">
      <w:pPr>
        <w:widowControl w:val="0"/>
        <w:jc w:val="center"/>
        <w:rPr>
          <w:rFonts w:ascii="GHEA Grapalat" w:hAnsi="GHEA Grapalat"/>
        </w:rPr>
      </w:pPr>
      <w:r w:rsidRPr="00AD29CE">
        <w:rPr>
          <w:rFonts w:ascii="GHEA Grapalat" w:hAnsi="GHEA Grapalat"/>
        </w:rPr>
        <w:br w:type="page"/>
      </w:r>
    </w:p>
    <w:p w:rsidR="003B2F27" w:rsidRPr="00AD29CE" w:rsidRDefault="003B2F27" w:rsidP="00C71ACA">
      <w:pPr>
        <w:widowControl w:val="0"/>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C71ACA">
      <w:pPr>
        <w:widowControl w:val="0"/>
        <w:jc w:val="right"/>
        <w:rPr>
          <w:rFonts w:ascii="GHEA Grapalat" w:hAnsi="GHEA Grapala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C71ACA">
      <w:pPr>
        <w:widowControl w:val="0"/>
        <w:tabs>
          <w:tab w:val="left" w:pos="9540"/>
        </w:tabs>
        <w:jc w:val="center"/>
        <w:rPr>
          <w:rFonts w:ascii="GHEA Grapalat" w:hAnsi="GHEA Grapalat"/>
        </w:rPr>
      </w:pPr>
    </w:p>
    <w:p w:rsidR="003B2F27" w:rsidRPr="00CA2754" w:rsidRDefault="003B2F27" w:rsidP="00C71ACA">
      <w:pPr>
        <w:widowControl w:val="0"/>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6"/>
        <w:t>*</w:t>
      </w:r>
    </w:p>
    <w:p w:rsidR="003B2F27" w:rsidRPr="00AD29CE" w:rsidRDefault="003B2F27" w:rsidP="00C71ACA">
      <w:pPr>
        <w:widowControl w:val="0"/>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0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212"/>
        <w:gridCol w:w="1173"/>
        <w:gridCol w:w="542"/>
        <w:gridCol w:w="488"/>
        <w:gridCol w:w="485"/>
        <w:gridCol w:w="511"/>
        <w:gridCol w:w="535"/>
        <w:gridCol w:w="505"/>
        <w:gridCol w:w="493"/>
        <w:gridCol w:w="486"/>
        <w:gridCol w:w="567"/>
        <w:gridCol w:w="558"/>
        <w:gridCol w:w="571"/>
        <w:gridCol w:w="611"/>
        <w:gridCol w:w="666"/>
      </w:tblGrid>
      <w:tr w:rsidR="003B2F27" w:rsidRPr="00F412AC" w:rsidTr="00E672BF">
        <w:trPr>
          <w:trHeight w:val="363"/>
          <w:jc w:val="center"/>
        </w:trPr>
        <w:tc>
          <w:tcPr>
            <w:tcW w:w="10141" w:type="dxa"/>
            <w:gridSpan w:val="16"/>
          </w:tcPr>
          <w:p w:rsidR="003B2F27" w:rsidRPr="00F412AC" w:rsidRDefault="003B2F27" w:rsidP="00C71ACA">
            <w:pPr>
              <w:widowControl w:val="0"/>
              <w:jc w:val="center"/>
              <w:rPr>
                <w:rFonts w:ascii="GHEA Grapalat" w:hAnsi="GHEA Grapalat"/>
                <w:sz w:val="16"/>
              </w:rPr>
            </w:pPr>
            <w:r w:rsidRPr="00F412AC">
              <w:rPr>
                <w:rFonts w:ascii="GHEA Grapalat" w:hAnsi="GHEA Grapalat"/>
                <w:sz w:val="16"/>
              </w:rPr>
              <w:t>Услуги</w:t>
            </w:r>
          </w:p>
        </w:tc>
      </w:tr>
      <w:tr w:rsidR="001C78E7" w:rsidRPr="00F412AC" w:rsidTr="00E672BF">
        <w:trPr>
          <w:trHeight w:val="1781"/>
          <w:jc w:val="center"/>
        </w:trPr>
        <w:tc>
          <w:tcPr>
            <w:tcW w:w="738" w:type="dxa"/>
            <w:vMerge w:val="restart"/>
            <w:textDirection w:val="btLr"/>
            <w:vAlign w:val="center"/>
          </w:tcPr>
          <w:p w:rsidR="001C78E7" w:rsidRPr="00F412AC" w:rsidRDefault="001C78E7" w:rsidP="00E672BF">
            <w:pPr>
              <w:widowControl w:val="0"/>
              <w:ind w:left="113" w:right="113"/>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Merge w:val="restart"/>
            <w:textDirection w:val="btLr"/>
            <w:vAlign w:val="center"/>
          </w:tcPr>
          <w:p w:rsidR="001C78E7" w:rsidRPr="00F412AC" w:rsidRDefault="001C78E7" w:rsidP="00E672BF">
            <w:pPr>
              <w:widowControl w:val="0"/>
              <w:ind w:left="113" w:right="113"/>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173" w:type="dxa"/>
            <w:vMerge w:val="restart"/>
            <w:textDirection w:val="btLr"/>
            <w:vAlign w:val="center"/>
          </w:tcPr>
          <w:p w:rsidR="001C78E7" w:rsidRPr="00F412AC" w:rsidRDefault="001C78E7" w:rsidP="00E672BF">
            <w:pPr>
              <w:widowControl w:val="0"/>
              <w:ind w:left="113" w:right="113"/>
              <w:jc w:val="center"/>
              <w:rPr>
                <w:rFonts w:ascii="GHEA Grapalat" w:hAnsi="GHEA Grapalat"/>
                <w:sz w:val="16"/>
              </w:rPr>
            </w:pPr>
            <w:r w:rsidRPr="00F412AC">
              <w:rPr>
                <w:rFonts w:ascii="GHEA Grapalat" w:hAnsi="GHEA Grapalat"/>
                <w:sz w:val="16"/>
              </w:rPr>
              <w:t>наименование</w:t>
            </w:r>
          </w:p>
        </w:tc>
        <w:tc>
          <w:tcPr>
            <w:tcW w:w="7018" w:type="dxa"/>
            <w:gridSpan w:val="13"/>
            <w:vAlign w:val="center"/>
          </w:tcPr>
          <w:p w:rsidR="001C78E7" w:rsidRPr="00CA2754" w:rsidRDefault="001C78E7" w:rsidP="004620F7">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3E0BC7">
              <w:rPr>
                <w:rFonts w:ascii="GHEA Grapalat" w:hAnsi="GHEA Grapalat"/>
                <w:sz w:val="16"/>
              </w:rPr>
              <w:t xml:space="preserve">едусматривается произвести в </w:t>
            </w:r>
            <w:r w:rsidR="002C4273">
              <w:rPr>
                <w:rFonts w:ascii="GHEA Grapalat" w:hAnsi="GHEA Grapalat"/>
                <w:sz w:val="16"/>
              </w:rPr>
              <w:t>202</w:t>
            </w:r>
            <w:r w:rsidR="004620F7" w:rsidRPr="004620F7">
              <w:rPr>
                <w:rFonts w:ascii="GHEA Grapalat" w:hAnsi="GHEA Grapalat"/>
                <w:sz w:val="16"/>
              </w:rPr>
              <w:t>6</w:t>
            </w:r>
            <w:r w:rsidR="003E0BC7" w:rsidRPr="008F1293">
              <w:rPr>
                <w:rFonts w:ascii="GHEA Grapalat" w:hAnsi="GHEA Grapalat"/>
                <w:sz w:val="16"/>
              </w:rPr>
              <w:t>г</w:t>
            </w:r>
            <w:r>
              <w:rPr>
                <w:rFonts w:ascii="GHEA Grapalat" w:hAnsi="GHEA Grapalat"/>
                <w:sz w:val="16"/>
              </w:rPr>
              <w:t>., по месяцам, в том числе</w:t>
            </w:r>
            <w:r>
              <w:rPr>
                <w:rStyle w:val="af6"/>
                <w:rFonts w:ascii="GHEA Grapalat" w:hAnsi="GHEA Grapalat"/>
                <w:sz w:val="16"/>
              </w:rPr>
              <w:footnoteReference w:customMarkFollows="1" w:id="17"/>
              <w:t>**</w:t>
            </w:r>
          </w:p>
        </w:tc>
      </w:tr>
      <w:tr w:rsidR="001C78E7" w:rsidRPr="00F412AC" w:rsidTr="00E672BF">
        <w:trPr>
          <w:cantSplit/>
          <w:trHeight w:val="1134"/>
          <w:jc w:val="center"/>
        </w:trPr>
        <w:tc>
          <w:tcPr>
            <w:tcW w:w="738" w:type="dxa"/>
            <w:vMerge/>
          </w:tcPr>
          <w:p w:rsidR="001C78E7" w:rsidRPr="00F412AC" w:rsidRDefault="001C78E7" w:rsidP="00C71ACA">
            <w:pPr>
              <w:widowControl w:val="0"/>
              <w:jc w:val="center"/>
              <w:rPr>
                <w:rFonts w:ascii="GHEA Grapalat" w:hAnsi="GHEA Grapalat"/>
                <w:sz w:val="16"/>
              </w:rPr>
            </w:pPr>
          </w:p>
        </w:tc>
        <w:tc>
          <w:tcPr>
            <w:tcW w:w="1212" w:type="dxa"/>
            <w:vMerge/>
          </w:tcPr>
          <w:p w:rsidR="001C78E7" w:rsidRPr="00F412AC" w:rsidRDefault="001C78E7" w:rsidP="00C71ACA">
            <w:pPr>
              <w:widowControl w:val="0"/>
              <w:jc w:val="center"/>
              <w:rPr>
                <w:rFonts w:ascii="GHEA Grapalat" w:hAnsi="GHEA Grapalat"/>
                <w:sz w:val="16"/>
              </w:rPr>
            </w:pPr>
          </w:p>
        </w:tc>
        <w:tc>
          <w:tcPr>
            <w:tcW w:w="1173" w:type="dxa"/>
            <w:vMerge/>
          </w:tcPr>
          <w:p w:rsidR="001C78E7" w:rsidRPr="00F412AC" w:rsidRDefault="001C78E7" w:rsidP="00C71ACA">
            <w:pPr>
              <w:widowControl w:val="0"/>
              <w:jc w:val="center"/>
              <w:rPr>
                <w:rFonts w:ascii="GHEA Grapalat" w:hAnsi="GHEA Grapalat"/>
                <w:sz w:val="16"/>
              </w:rPr>
            </w:pPr>
          </w:p>
        </w:tc>
        <w:tc>
          <w:tcPr>
            <w:tcW w:w="542" w:type="dxa"/>
            <w:textDirection w:val="btLr"/>
            <w:vAlign w:val="center"/>
          </w:tcPr>
          <w:p w:rsidR="001C78E7" w:rsidRPr="00F412AC" w:rsidRDefault="001C78E7" w:rsidP="00C71ACA">
            <w:pPr>
              <w:widowControl w:val="0"/>
              <w:ind w:left="-161" w:right="-148"/>
              <w:jc w:val="center"/>
              <w:rPr>
                <w:rFonts w:ascii="GHEA Grapalat" w:hAnsi="GHEA Grapalat"/>
                <w:sz w:val="16"/>
              </w:rPr>
            </w:pPr>
            <w:r w:rsidRPr="00F412AC">
              <w:rPr>
                <w:rFonts w:ascii="GHEA Grapalat" w:hAnsi="GHEA Grapalat"/>
                <w:sz w:val="16"/>
              </w:rPr>
              <w:t>январь</w:t>
            </w:r>
          </w:p>
        </w:tc>
        <w:tc>
          <w:tcPr>
            <w:tcW w:w="488" w:type="dxa"/>
            <w:textDirection w:val="btLr"/>
            <w:vAlign w:val="center"/>
          </w:tcPr>
          <w:p w:rsidR="001C78E7" w:rsidRPr="00F412AC" w:rsidRDefault="001C78E7" w:rsidP="00C71ACA">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485" w:type="dxa"/>
            <w:textDirection w:val="btLr"/>
            <w:vAlign w:val="center"/>
          </w:tcPr>
          <w:p w:rsidR="001C78E7" w:rsidRPr="00F412AC" w:rsidRDefault="001C78E7" w:rsidP="00C71ACA">
            <w:pPr>
              <w:widowControl w:val="0"/>
              <w:ind w:left="-73" w:right="-73"/>
              <w:jc w:val="center"/>
              <w:rPr>
                <w:rFonts w:ascii="GHEA Grapalat" w:hAnsi="GHEA Grapalat"/>
                <w:sz w:val="16"/>
              </w:rPr>
            </w:pPr>
            <w:r w:rsidRPr="00F412AC">
              <w:rPr>
                <w:rFonts w:ascii="GHEA Grapalat" w:hAnsi="GHEA Grapalat"/>
                <w:sz w:val="16"/>
              </w:rPr>
              <w:t>март</w:t>
            </w:r>
          </w:p>
        </w:tc>
        <w:tc>
          <w:tcPr>
            <w:tcW w:w="511" w:type="dxa"/>
            <w:textDirection w:val="btLr"/>
            <w:vAlign w:val="center"/>
          </w:tcPr>
          <w:p w:rsidR="001C78E7" w:rsidRPr="00F412AC" w:rsidRDefault="001C78E7" w:rsidP="00C71ACA">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35" w:type="dxa"/>
            <w:textDirection w:val="btLr"/>
            <w:vAlign w:val="center"/>
          </w:tcPr>
          <w:p w:rsidR="001C78E7" w:rsidRPr="00F412AC" w:rsidRDefault="001C78E7" w:rsidP="00C71ACA">
            <w:pPr>
              <w:widowControl w:val="0"/>
              <w:ind w:left="-122" w:right="-94"/>
              <w:jc w:val="center"/>
              <w:rPr>
                <w:rFonts w:ascii="GHEA Grapalat" w:hAnsi="GHEA Grapalat"/>
                <w:sz w:val="16"/>
              </w:rPr>
            </w:pPr>
            <w:r w:rsidRPr="00F412AC">
              <w:rPr>
                <w:rFonts w:ascii="GHEA Grapalat" w:hAnsi="GHEA Grapalat"/>
                <w:sz w:val="16"/>
              </w:rPr>
              <w:t>май</w:t>
            </w:r>
          </w:p>
        </w:tc>
        <w:tc>
          <w:tcPr>
            <w:tcW w:w="505" w:type="dxa"/>
            <w:textDirection w:val="btLr"/>
            <w:vAlign w:val="center"/>
          </w:tcPr>
          <w:p w:rsidR="001C78E7" w:rsidRPr="00F412AC" w:rsidRDefault="001C78E7" w:rsidP="00C71ACA">
            <w:pPr>
              <w:widowControl w:val="0"/>
              <w:ind w:left="-94" w:right="-128"/>
              <w:jc w:val="center"/>
              <w:rPr>
                <w:rFonts w:ascii="GHEA Grapalat" w:hAnsi="GHEA Grapalat"/>
                <w:sz w:val="16"/>
              </w:rPr>
            </w:pPr>
            <w:r w:rsidRPr="00F412AC">
              <w:rPr>
                <w:rFonts w:ascii="GHEA Grapalat" w:hAnsi="GHEA Grapalat"/>
                <w:sz w:val="16"/>
              </w:rPr>
              <w:t>июнь</w:t>
            </w:r>
          </w:p>
        </w:tc>
        <w:tc>
          <w:tcPr>
            <w:tcW w:w="493" w:type="dxa"/>
            <w:textDirection w:val="btLr"/>
            <w:vAlign w:val="center"/>
          </w:tcPr>
          <w:p w:rsidR="001C78E7" w:rsidRPr="00F412AC" w:rsidRDefault="001C78E7" w:rsidP="00C71ACA">
            <w:pPr>
              <w:widowControl w:val="0"/>
              <w:ind w:left="-118" w:right="-122"/>
              <w:jc w:val="center"/>
              <w:rPr>
                <w:rFonts w:ascii="GHEA Grapalat" w:hAnsi="GHEA Grapalat"/>
                <w:sz w:val="16"/>
              </w:rPr>
            </w:pPr>
            <w:r w:rsidRPr="00F412AC">
              <w:rPr>
                <w:rFonts w:ascii="GHEA Grapalat" w:hAnsi="GHEA Grapalat"/>
                <w:sz w:val="16"/>
              </w:rPr>
              <w:t>июль</w:t>
            </w:r>
          </w:p>
        </w:tc>
        <w:tc>
          <w:tcPr>
            <w:tcW w:w="486" w:type="dxa"/>
            <w:textDirection w:val="btLr"/>
            <w:vAlign w:val="center"/>
          </w:tcPr>
          <w:p w:rsidR="001C78E7" w:rsidRPr="00F412AC" w:rsidRDefault="001C78E7" w:rsidP="00C71ACA">
            <w:pPr>
              <w:widowControl w:val="0"/>
              <w:ind w:left="-94" w:right="-124"/>
              <w:jc w:val="center"/>
              <w:rPr>
                <w:rFonts w:ascii="GHEA Grapalat" w:hAnsi="GHEA Grapalat"/>
                <w:sz w:val="16"/>
              </w:rPr>
            </w:pPr>
            <w:r w:rsidRPr="00F412AC">
              <w:rPr>
                <w:rFonts w:ascii="GHEA Grapalat" w:hAnsi="GHEA Grapalat"/>
                <w:sz w:val="16"/>
              </w:rPr>
              <w:t>август</w:t>
            </w:r>
          </w:p>
        </w:tc>
        <w:tc>
          <w:tcPr>
            <w:tcW w:w="567" w:type="dxa"/>
            <w:textDirection w:val="btLr"/>
            <w:vAlign w:val="center"/>
          </w:tcPr>
          <w:p w:rsidR="001C78E7" w:rsidRPr="00F412AC" w:rsidRDefault="001C78E7" w:rsidP="00C71ACA">
            <w:pPr>
              <w:widowControl w:val="0"/>
              <w:ind w:left="-108" w:right="-119"/>
              <w:jc w:val="center"/>
              <w:rPr>
                <w:rFonts w:ascii="GHEA Grapalat" w:hAnsi="GHEA Grapalat"/>
                <w:sz w:val="16"/>
              </w:rPr>
            </w:pPr>
            <w:r w:rsidRPr="00F412AC">
              <w:rPr>
                <w:rFonts w:ascii="GHEA Grapalat" w:hAnsi="GHEA Grapalat"/>
                <w:sz w:val="16"/>
              </w:rPr>
              <w:t>сентябрь</w:t>
            </w:r>
          </w:p>
        </w:tc>
        <w:tc>
          <w:tcPr>
            <w:tcW w:w="558" w:type="dxa"/>
            <w:textDirection w:val="btLr"/>
            <w:vAlign w:val="center"/>
          </w:tcPr>
          <w:p w:rsidR="001C78E7" w:rsidRPr="00F412AC" w:rsidRDefault="001C78E7" w:rsidP="00C71ACA">
            <w:pPr>
              <w:widowControl w:val="0"/>
              <w:ind w:left="-113" w:right="-124"/>
              <w:jc w:val="center"/>
              <w:rPr>
                <w:rFonts w:ascii="GHEA Grapalat" w:hAnsi="GHEA Grapalat"/>
                <w:sz w:val="16"/>
              </w:rPr>
            </w:pPr>
            <w:r w:rsidRPr="00F412AC">
              <w:rPr>
                <w:rFonts w:ascii="GHEA Grapalat" w:hAnsi="GHEA Grapalat"/>
                <w:sz w:val="16"/>
              </w:rPr>
              <w:t>октябрь</w:t>
            </w:r>
          </w:p>
        </w:tc>
        <w:tc>
          <w:tcPr>
            <w:tcW w:w="571" w:type="dxa"/>
            <w:textDirection w:val="btLr"/>
            <w:vAlign w:val="center"/>
          </w:tcPr>
          <w:p w:rsidR="001C78E7" w:rsidRPr="00F412AC" w:rsidRDefault="001C78E7" w:rsidP="00C71ACA">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textDirection w:val="btLr"/>
            <w:vAlign w:val="center"/>
          </w:tcPr>
          <w:p w:rsidR="001C78E7" w:rsidRPr="00F412AC" w:rsidRDefault="001C78E7" w:rsidP="00C71ACA">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1C78E7" w:rsidRPr="00CA2754" w:rsidRDefault="001C78E7" w:rsidP="00C71ACA">
            <w:pPr>
              <w:widowControl w:val="0"/>
              <w:ind w:right="-1"/>
              <w:jc w:val="center"/>
              <w:rPr>
                <w:rFonts w:ascii="GHEA Grapalat" w:hAnsi="GHEA Grapalat"/>
                <w:sz w:val="16"/>
                <w:lang w:val="en-US"/>
              </w:rPr>
            </w:pPr>
            <w:r w:rsidRPr="00F412AC">
              <w:rPr>
                <w:rFonts w:ascii="GHEA Grapalat" w:hAnsi="GHEA Grapalat"/>
                <w:sz w:val="16"/>
              </w:rPr>
              <w:t>Всего</w:t>
            </w:r>
          </w:p>
        </w:tc>
      </w:tr>
      <w:tr w:rsidR="005B461C" w:rsidRPr="00F412AC" w:rsidTr="00980F88">
        <w:trPr>
          <w:cantSplit/>
          <w:trHeight w:val="1134"/>
          <w:jc w:val="center"/>
        </w:trPr>
        <w:tc>
          <w:tcPr>
            <w:tcW w:w="738" w:type="dxa"/>
            <w:vAlign w:val="center"/>
          </w:tcPr>
          <w:p w:rsidR="005B461C" w:rsidRPr="00064ADD" w:rsidRDefault="005B461C" w:rsidP="005B461C">
            <w:pPr>
              <w:jc w:val="center"/>
              <w:rPr>
                <w:rFonts w:ascii="GHEA Grapalat" w:hAnsi="GHEA Grapalat"/>
                <w:sz w:val="20"/>
                <w:lang w:val="es-ES"/>
              </w:rPr>
            </w:pPr>
            <w:r w:rsidRPr="00F713BE">
              <w:rPr>
                <w:rFonts w:ascii="GHEA Grapalat" w:hAnsi="GHEA Grapalat"/>
                <w:color w:val="000000"/>
                <w:sz w:val="22"/>
                <w:szCs w:val="22"/>
              </w:rPr>
              <w:t>1</w:t>
            </w:r>
          </w:p>
        </w:tc>
        <w:tc>
          <w:tcPr>
            <w:tcW w:w="1212" w:type="dxa"/>
            <w:vAlign w:val="center"/>
          </w:tcPr>
          <w:p w:rsidR="005B461C" w:rsidRPr="005B461C" w:rsidRDefault="005B461C" w:rsidP="005B461C">
            <w:pPr>
              <w:jc w:val="center"/>
              <w:rPr>
                <w:rFonts w:ascii="GHEA Grapalat" w:hAnsi="GHEA Grapalat"/>
                <w:sz w:val="20"/>
                <w:lang w:val="en-US"/>
              </w:rPr>
            </w:pPr>
            <w:r>
              <w:rPr>
                <w:rFonts w:ascii="GHEA Grapalat" w:hAnsi="GHEA Grapalat" w:cs="Arial"/>
                <w:sz w:val="20"/>
                <w:szCs w:val="20"/>
              </w:rPr>
              <w:t>98391110</w:t>
            </w:r>
            <w:r>
              <w:rPr>
                <w:rFonts w:ascii="GHEA Grapalat" w:hAnsi="GHEA Grapalat" w:cs="Arial"/>
                <w:sz w:val="20"/>
                <w:szCs w:val="20"/>
                <w:lang w:val="en-US"/>
              </w:rPr>
              <w:t>/2</w:t>
            </w:r>
          </w:p>
        </w:tc>
        <w:tc>
          <w:tcPr>
            <w:tcW w:w="1173" w:type="dxa"/>
            <w:vAlign w:val="center"/>
          </w:tcPr>
          <w:p w:rsidR="005B461C" w:rsidRPr="00397BC3" w:rsidRDefault="005B461C" w:rsidP="005B461C">
            <w:pPr>
              <w:jc w:val="center"/>
              <w:rPr>
                <w:rFonts w:ascii="GHEA Grapalat" w:hAnsi="GHEA Grapalat"/>
                <w:sz w:val="20"/>
                <w:lang w:val="es-ES"/>
              </w:rPr>
            </w:pPr>
            <w:r w:rsidRPr="00397BC3">
              <w:rPr>
                <w:sz w:val="20"/>
              </w:rPr>
              <w:t xml:space="preserve">услуги по перевозке </w:t>
            </w:r>
            <w:r>
              <w:rPr>
                <w:sz w:val="20"/>
              </w:rPr>
              <w:t>пассажиров</w:t>
            </w:r>
          </w:p>
        </w:tc>
        <w:tc>
          <w:tcPr>
            <w:tcW w:w="542" w:type="dxa"/>
            <w:vAlign w:val="center"/>
          </w:tcPr>
          <w:p w:rsidR="005B461C" w:rsidRPr="00D25763" w:rsidRDefault="005B461C" w:rsidP="005B461C">
            <w:pPr>
              <w:widowControl w:val="0"/>
              <w:jc w:val="center"/>
              <w:rPr>
                <w:rFonts w:ascii="GHEA Grapalat" w:hAnsi="GHEA Grapalat"/>
                <w:sz w:val="16"/>
                <w:lang w:val="en-US"/>
              </w:rPr>
            </w:pPr>
            <w:r>
              <w:rPr>
                <w:rFonts w:ascii="GHEA Grapalat" w:hAnsi="GHEA Grapalat"/>
                <w:sz w:val="16"/>
                <w:lang w:val="en-US"/>
              </w:rPr>
              <w:t>0</w:t>
            </w:r>
          </w:p>
        </w:tc>
        <w:tc>
          <w:tcPr>
            <w:tcW w:w="488"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485"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511"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535"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505"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493"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486"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567"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558"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571"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611"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c>
          <w:tcPr>
            <w:tcW w:w="666" w:type="dxa"/>
            <w:textDirection w:val="btLr"/>
            <w:vAlign w:val="center"/>
          </w:tcPr>
          <w:p w:rsidR="005B461C" w:rsidRPr="00D25763" w:rsidRDefault="005B461C" w:rsidP="005B461C">
            <w:pPr>
              <w:widowControl w:val="0"/>
              <w:ind w:left="113" w:right="113"/>
              <w:jc w:val="center"/>
              <w:rPr>
                <w:rFonts w:ascii="GHEA Grapalat" w:hAnsi="GHEA Grapalat"/>
                <w:sz w:val="16"/>
                <w:lang w:val="en-US"/>
              </w:rPr>
            </w:pPr>
            <w:r>
              <w:rPr>
                <w:rFonts w:ascii="GHEA Grapalat" w:hAnsi="GHEA Grapalat"/>
                <w:sz w:val="16"/>
                <w:lang w:val="en-US"/>
              </w:rPr>
              <w:t>1282500</w:t>
            </w:r>
          </w:p>
        </w:tc>
      </w:tr>
    </w:tbl>
    <w:p w:rsidR="003B2F27" w:rsidRPr="00AD29CE" w:rsidRDefault="003B2F27" w:rsidP="00C71ACA">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C71ACA">
            <w:pPr>
              <w:widowControl w:val="0"/>
              <w:jc w:val="center"/>
              <w:rPr>
                <w:rFonts w:ascii="GHEA Grapalat" w:hAnsi="GHEA Grapalat" w:cs="Sylfaen"/>
                <w:b/>
                <w:bCs/>
              </w:rPr>
            </w:pPr>
            <w:r w:rsidRPr="00AD29CE">
              <w:rPr>
                <w:rFonts w:ascii="GHEA Grapalat" w:hAnsi="GHEA Grapalat"/>
                <w:b/>
              </w:rPr>
              <w:t>ЗАКАЗЧИК</w:t>
            </w:r>
          </w:p>
          <w:p w:rsidR="003B2F27" w:rsidRPr="00CA2754" w:rsidRDefault="003B2F27" w:rsidP="00C71ACA">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C71ACA">
            <w:pPr>
              <w:widowControl w:val="0"/>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C71ACA">
            <w:pPr>
              <w:widowControl w:val="0"/>
              <w:jc w:val="center"/>
              <w:rPr>
                <w:rFonts w:ascii="GHEA Grapalat" w:hAnsi="GHEA Grapalat"/>
              </w:rPr>
            </w:pPr>
            <w:r w:rsidRPr="00AD29CE">
              <w:rPr>
                <w:rFonts w:ascii="GHEA Grapalat" w:hAnsi="GHEA Grapalat"/>
              </w:rPr>
              <w:t>М. П.</w:t>
            </w:r>
          </w:p>
        </w:tc>
        <w:tc>
          <w:tcPr>
            <w:tcW w:w="760" w:type="dxa"/>
          </w:tcPr>
          <w:p w:rsidR="003B2F27" w:rsidRPr="00AD29CE" w:rsidRDefault="003B2F27" w:rsidP="00C71ACA">
            <w:pPr>
              <w:widowControl w:val="0"/>
              <w:jc w:val="center"/>
              <w:rPr>
                <w:rFonts w:ascii="GHEA Grapalat" w:hAnsi="GHEA Grapalat"/>
              </w:rPr>
            </w:pPr>
          </w:p>
        </w:tc>
        <w:tc>
          <w:tcPr>
            <w:tcW w:w="4343" w:type="dxa"/>
          </w:tcPr>
          <w:p w:rsidR="003B2F27" w:rsidRPr="00AD29CE" w:rsidRDefault="003B2F27" w:rsidP="00C71ACA">
            <w:pPr>
              <w:widowControl w:val="0"/>
              <w:jc w:val="center"/>
              <w:rPr>
                <w:rFonts w:ascii="GHEA Grapalat" w:hAnsi="GHEA Grapalat" w:cs="Sylfaen"/>
                <w:b/>
                <w:bCs/>
              </w:rPr>
            </w:pPr>
            <w:r w:rsidRPr="00AD29CE">
              <w:rPr>
                <w:rFonts w:ascii="GHEA Grapalat" w:hAnsi="GHEA Grapalat"/>
                <w:b/>
              </w:rPr>
              <w:t>ИСПОЛНИТЕЛЬ</w:t>
            </w:r>
          </w:p>
          <w:p w:rsidR="003B2F27" w:rsidRPr="00CA2754" w:rsidRDefault="003B2F27" w:rsidP="00C71ACA">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C71ACA">
            <w:pPr>
              <w:widowControl w:val="0"/>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C71ACA">
            <w:pPr>
              <w:widowControl w:val="0"/>
              <w:jc w:val="center"/>
              <w:rPr>
                <w:rFonts w:ascii="GHEA Grapalat" w:hAnsi="GHEA Grapalat"/>
              </w:rPr>
            </w:pPr>
            <w:r w:rsidRPr="00AD29CE">
              <w:rPr>
                <w:rFonts w:ascii="GHEA Grapalat" w:hAnsi="GHEA Grapalat"/>
              </w:rPr>
              <w:t>М. П.</w:t>
            </w:r>
          </w:p>
        </w:tc>
      </w:tr>
    </w:tbl>
    <w:p w:rsidR="003B2F27" w:rsidRPr="00AD29CE" w:rsidRDefault="003B2F27" w:rsidP="00C71ACA">
      <w:pPr>
        <w:widowControl w:val="0"/>
        <w:rPr>
          <w:rFonts w:ascii="GHEA Grapalat" w:hAnsi="GHEA Grapalat"/>
        </w:rPr>
        <w:sectPr w:rsidR="003B2F27" w:rsidRPr="00AD29CE" w:rsidSect="006D3565">
          <w:footerReference w:type="default" r:id="rId10"/>
          <w:footnotePr>
            <w:pos w:val="beneathText"/>
          </w:footnotePr>
          <w:pgSz w:w="11907" w:h="16840" w:code="9"/>
          <w:pgMar w:top="540" w:right="836" w:bottom="1560" w:left="1418" w:header="561" w:footer="561" w:gutter="0"/>
          <w:cols w:space="720"/>
          <w:titlePg/>
          <w:docGrid w:linePitch="326"/>
        </w:sectPr>
      </w:pPr>
    </w:p>
    <w:p w:rsidR="003B2F27" w:rsidRPr="00AD29CE" w:rsidRDefault="003B2F27" w:rsidP="00C71ACA">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C71ACA">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C71ACA">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C71ACA">
            <w:pPr>
              <w:widowControl w:val="0"/>
              <w:rPr>
                <w:rFonts w:ascii="GHEA Grapalat" w:hAnsi="GHEA Grapalat"/>
                <w:iCs/>
                <w:color w:val="000000"/>
              </w:rPr>
            </w:pPr>
          </w:p>
        </w:tc>
        <w:tc>
          <w:tcPr>
            <w:tcW w:w="0" w:type="auto"/>
            <w:vAlign w:val="center"/>
          </w:tcPr>
          <w:p w:rsidR="003B2F27" w:rsidRPr="00AD29CE" w:rsidDel="004B29A5" w:rsidRDefault="003B2F27" w:rsidP="00C71ACA">
            <w:pPr>
              <w:widowControl w:val="0"/>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C71ACA">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C71ACA">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C71ACA">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C71ACA">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C71ACA">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C71ACA">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C71ACA">
            <w:pPr>
              <w:widowControl w:val="0"/>
              <w:jc w:val="center"/>
              <w:rPr>
                <w:rFonts w:ascii="GHEA Grapalat" w:hAnsi="GHEA Grapalat"/>
                <w:iCs/>
                <w:color w:val="000000"/>
              </w:rPr>
            </w:pPr>
            <w:r>
              <w:rPr>
                <w:rFonts w:ascii="GHEA Grapalat" w:hAnsi="GHEA Grapalat"/>
                <w:color w:val="000000"/>
              </w:rPr>
              <w:t>Заказчик</w:t>
            </w:r>
          </w:p>
          <w:p w:rsidR="003B2F27" w:rsidRPr="00CA2754" w:rsidRDefault="003B2F27" w:rsidP="00C71ACA">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C71ACA">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C71ACA">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C71ACA">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C71ACA">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C71ACA">
      <w:pPr>
        <w:widowControl w:val="0"/>
        <w:ind w:firstLine="375"/>
        <w:rPr>
          <w:rFonts w:ascii="GHEA Grapalat" w:hAnsi="GHEA Grapalat"/>
          <w:iCs/>
          <w:color w:val="000000"/>
        </w:rPr>
      </w:pPr>
    </w:p>
    <w:p w:rsidR="003B2F27" w:rsidRPr="00AD29CE" w:rsidRDefault="003B2F27" w:rsidP="00C71ACA">
      <w:pPr>
        <w:widowControl w:val="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C71ACA">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C71ACA">
      <w:pPr>
        <w:pStyle w:val="a3"/>
        <w:widowControl w:val="0"/>
        <w:spacing w:line="240" w:lineRule="auto"/>
        <w:ind w:firstLine="0"/>
        <w:jc w:val="center"/>
        <w:rPr>
          <w:rFonts w:ascii="GHEA Grapalat" w:hAnsi="GHEA Grapalat"/>
          <w:b/>
          <w:bCs/>
          <w:iCs/>
          <w:sz w:val="24"/>
          <w:szCs w:val="24"/>
        </w:rPr>
      </w:pPr>
    </w:p>
    <w:p w:rsidR="003B2F27" w:rsidRPr="00AD29CE" w:rsidRDefault="003B2F27" w:rsidP="00C71ACA">
      <w:pPr>
        <w:pStyle w:val="a3"/>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C71ACA">
      <w:pPr>
        <w:pStyle w:val="af4"/>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C71ACA">
      <w:pPr>
        <w:pStyle w:val="af4"/>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C71ACA">
      <w:pPr>
        <w:pStyle w:val="af4"/>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C71ACA">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C71ACA">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800" w:type="dxa"/>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842" w:type="dxa"/>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c>
          <w:tcPr>
            <w:tcW w:w="675" w:type="dxa"/>
            <w:shd w:val="clear" w:color="auto" w:fill="auto"/>
          </w:tcPr>
          <w:p w:rsidR="003B2F27" w:rsidRPr="00CA2754" w:rsidRDefault="003B2F27" w:rsidP="00C71ACA">
            <w:pPr>
              <w:pStyle w:val="af4"/>
              <w:widowControl w:val="0"/>
              <w:spacing w:before="0" w:beforeAutospacing="0" w:after="0" w:afterAutospacing="0"/>
              <w:jc w:val="center"/>
              <w:rPr>
                <w:rFonts w:ascii="GHEA Grapalat" w:hAnsi="GHEA Grapalat"/>
                <w:sz w:val="20"/>
              </w:rPr>
            </w:pPr>
          </w:p>
        </w:tc>
      </w:tr>
    </w:tbl>
    <w:p w:rsidR="003B2F27" w:rsidRPr="00CA2754" w:rsidRDefault="003B2F27" w:rsidP="00C71ACA">
      <w:pPr>
        <w:widowControl w:val="0"/>
        <w:ind w:firstLine="375"/>
        <w:jc w:val="both"/>
        <w:rPr>
          <w:rFonts w:ascii="GHEA Grapalat" w:hAnsi="GHEA Grapalat" w:cs="Arial"/>
          <w:iCs/>
          <w:color w:val="000000"/>
          <w:lang w:val="en-US"/>
        </w:rPr>
      </w:pPr>
    </w:p>
    <w:p w:rsidR="003B2F27" w:rsidRDefault="003B2F27" w:rsidP="00C71ACA">
      <w:pPr>
        <w:widowControl w:val="0"/>
        <w:ind w:firstLine="567"/>
        <w:jc w:val="both"/>
        <w:rPr>
          <w:rFonts w:ascii="GHEA Grapalat" w:hAnsi="GHEA Grapalat"/>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290895" w:rsidRPr="00AD29CE" w:rsidRDefault="00290895" w:rsidP="00C71ACA">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C71ACA">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C71ACA">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C71ACA">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C71ACA">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C71ACA">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C71ACA">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C71ACA">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C71ACA">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C71ACA">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C71ACA">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C71ACA">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C71ACA">
            <w:pPr>
              <w:widowControl w:val="0"/>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C71ACA">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C71ACA">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Default="003B2F27" w:rsidP="00C71ACA">
      <w:pPr>
        <w:widowControl w:val="0"/>
        <w:rPr>
          <w:rFonts w:ascii="GHEA Grapalat" w:hAnsi="GHEA Grapalat"/>
        </w:rPr>
      </w:pPr>
    </w:p>
    <w:p w:rsidR="00572192" w:rsidRPr="00AD29CE" w:rsidRDefault="00572192" w:rsidP="00C71ACA">
      <w:pPr>
        <w:widowControl w:val="0"/>
        <w:rPr>
          <w:rFonts w:ascii="GHEA Grapalat" w:hAnsi="GHEA Grapalat"/>
        </w:rPr>
      </w:pPr>
    </w:p>
    <w:p w:rsidR="003B2F27" w:rsidRPr="00565EAA" w:rsidRDefault="003B2F27" w:rsidP="00C71ACA">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C71ACA">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C71ACA">
      <w:pPr>
        <w:widowControl w:val="0"/>
        <w:tabs>
          <w:tab w:val="left" w:pos="360"/>
          <w:tab w:val="left" w:pos="540"/>
          <w:tab w:val="left" w:pos="2250"/>
        </w:tabs>
        <w:jc w:val="center"/>
        <w:rPr>
          <w:rFonts w:ascii="GHEA Grapalat" w:hAnsi="GHEA Grapalat" w:cs="Sylfaen"/>
          <w:bCs/>
        </w:rPr>
      </w:pPr>
    </w:p>
    <w:p w:rsidR="003B2F27" w:rsidRPr="005A78CD" w:rsidRDefault="003B2F27" w:rsidP="00C71ACA">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C71ACA">
      <w:pPr>
        <w:widowControl w:val="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C71ACA">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C71ACA">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C71ACA">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C71ACA">
      <w:pPr>
        <w:widowControl w:val="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C71ACA">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C71ACA">
            <w:pPr>
              <w:widowControl w:val="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C71ACA">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C71ACA">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C71ACA">
            <w:pPr>
              <w:widowControl w:val="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C71ACA">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C71ACA">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C71ACA">
            <w:pPr>
              <w:widowControl w:val="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C71ACA">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C71ACA">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C71ACA">
            <w:pPr>
              <w:widowControl w:val="0"/>
              <w:rPr>
                <w:rFonts w:ascii="GHEA Grapalat" w:hAnsi="GHEA Grapalat" w:cs="Sylfaen"/>
              </w:rPr>
            </w:pPr>
          </w:p>
        </w:tc>
      </w:tr>
    </w:tbl>
    <w:p w:rsidR="003B2F27" w:rsidRPr="00AD29CE" w:rsidRDefault="003B2F27" w:rsidP="00C71ACA">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572192" w:rsidRDefault="00572192" w:rsidP="00572192">
      <w:pPr>
        <w:jc w:val="center"/>
        <w:rPr>
          <w:rFonts w:ascii="GHEA Grapalat" w:hAnsi="GHEA Grapalat" w:cs="Sylfaen"/>
        </w:rPr>
      </w:pPr>
    </w:p>
    <w:p w:rsidR="003B2F27" w:rsidRPr="00AD29CE" w:rsidRDefault="003B2F27" w:rsidP="00572192">
      <w:pPr>
        <w:jc w:val="center"/>
        <w:rPr>
          <w:rFonts w:ascii="GHEA Grapalat" w:hAnsi="GHEA Grapalat" w:cs="Sylfaen"/>
        </w:rPr>
      </w:pPr>
      <w:r w:rsidRPr="00AD29CE">
        <w:rPr>
          <w:rFonts w:ascii="GHEA Grapalat" w:hAnsi="GHEA Grapalat"/>
        </w:rPr>
        <w:t>СТОРОНЫ</w:t>
      </w:r>
    </w:p>
    <w:p w:rsidR="003B2F27" w:rsidRPr="00AD29CE" w:rsidRDefault="003B2F27" w:rsidP="00C71ACA">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610"/>
        <w:gridCol w:w="5042"/>
      </w:tblGrid>
      <w:tr w:rsidR="003B2F27" w:rsidRPr="00AD29CE" w:rsidTr="005B7138">
        <w:tc>
          <w:tcPr>
            <w:tcW w:w="4785" w:type="dxa"/>
          </w:tcPr>
          <w:p w:rsidR="003B2F27" w:rsidRPr="00AD29CE" w:rsidRDefault="003B2F27" w:rsidP="00C71ACA">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C71ACA">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C71ACA">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C71ACA">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C71ACA">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C71ACA">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C71ACA">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C71ACA">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C71ACA">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C71ACA">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C71ACA">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C71ACA">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C71ACA">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C71ACA">
            <w:pPr>
              <w:widowControl w:val="0"/>
              <w:rPr>
                <w:rFonts w:ascii="GHEA Grapalat" w:hAnsi="GHEA Grapalat" w:cs="GHEA Grapalat"/>
                <w:color w:val="000000"/>
              </w:rPr>
            </w:pPr>
          </w:p>
        </w:tc>
      </w:tr>
    </w:tbl>
    <w:p w:rsidR="003B2F27" w:rsidRPr="00AD29CE" w:rsidRDefault="003B2F27" w:rsidP="00C71ACA">
      <w:pPr>
        <w:widowControl w:val="0"/>
        <w:ind w:left="-142" w:firstLine="142"/>
        <w:jc w:val="center"/>
        <w:rPr>
          <w:rFonts w:ascii="GHEA Grapalat" w:hAnsi="GHEA Grapalat" w:cs="Sylfaen"/>
          <w:b/>
        </w:rPr>
      </w:pPr>
    </w:p>
    <w:p w:rsidR="003B2F27" w:rsidRPr="00AD29CE" w:rsidRDefault="003B2F27" w:rsidP="00C71ACA">
      <w:pPr>
        <w:pStyle w:val="norm"/>
        <w:widowControl w:val="0"/>
        <w:spacing w:line="240" w:lineRule="auto"/>
        <w:ind w:firstLine="284"/>
        <w:jc w:val="center"/>
        <w:rPr>
          <w:rFonts w:ascii="GHEA Grapalat" w:hAnsi="GHEA Grapalat"/>
          <w:b/>
          <w:sz w:val="24"/>
          <w:szCs w:val="24"/>
        </w:rPr>
      </w:pPr>
    </w:p>
    <w:p w:rsidR="00BA5A50" w:rsidRDefault="00BA5A50">
      <w:pPr>
        <w:rPr>
          <w:rFonts w:ascii="GHEA Grapalat" w:hAnsi="GHEA Grapalat"/>
          <w:i/>
          <w:lang w:val="en-US"/>
        </w:rPr>
      </w:pPr>
      <w:r>
        <w:rPr>
          <w:rFonts w:ascii="GHEA Grapalat" w:hAnsi="GHEA Grapalat"/>
          <w:i/>
          <w:lang w:val="en-US"/>
        </w:rPr>
        <w:br w:type="page"/>
      </w:r>
    </w:p>
    <w:p w:rsidR="00BA5A50" w:rsidRPr="00A33C34" w:rsidRDefault="00BA5A50" w:rsidP="00BA5A50">
      <w:pPr>
        <w:widowControl w:val="0"/>
        <w:jc w:val="right"/>
        <w:rPr>
          <w:rFonts w:ascii="GHEA Grapalat" w:hAnsi="GHEA Grapalat" w:cs="Sylfaen"/>
          <w:i/>
        </w:rPr>
      </w:pPr>
      <w:r w:rsidRPr="00A33C34">
        <w:rPr>
          <w:rFonts w:ascii="GHEA Grapalat" w:hAnsi="GHEA Grapalat"/>
          <w:i/>
        </w:rPr>
        <w:lastRenderedPageBreak/>
        <w:t>Приложение № 4</w:t>
      </w:r>
    </w:p>
    <w:p w:rsidR="00BA5A50" w:rsidRPr="00A33C34" w:rsidRDefault="00BA5A50" w:rsidP="00BA5A50">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w:t>
      </w:r>
      <w:proofErr w:type="gramStart"/>
      <w:r w:rsidRPr="00A33C34">
        <w:rPr>
          <w:rFonts w:ascii="GHEA Grapalat" w:hAnsi="GHEA Grapalat"/>
          <w:i/>
          <w:lang w:val="hy-AM"/>
        </w:rPr>
        <w:t xml:space="preserve">«  </w:t>
      </w:r>
      <w:proofErr w:type="gramEnd"/>
      <w:r w:rsidRPr="00A33C34">
        <w:rPr>
          <w:rFonts w:ascii="GHEA Grapalat" w:hAnsi="GHEA Grapalat"/>
          <w:i/>
          <w:lang w:val="hy-AM"/>
        </w:rPr>
        <w:t xml:space="preserve">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BA5A50" w:rsidRPr="00A33C34" w:rsidRDefault="00BA5A50" w:rsidP="00BA5A50">
      <w:pPr>
        <w:jc w:val="center"/>
        <w:rPr>
          <w:rFonts w:ascii="GHEA Grapalat" w:hAnsi="GHEA Grapalat" w:cs="GHEA Grapalat"/>
        </w:rPr>
      </w:pPr>
    </w:p>
    <w:p w:rsidR="00BA5A50" w:rsidRPr="00A33C34" w:rsidRDefault="00BA5A50" w:rsidP="00BA5A50">
      <w:pPr>
        <w:jc w:val="center"/>
        <w:rPr>
          <w:rFonts w:ascii="GHEA Grapalat" w:hAnsi="GHEA Grapalat" w:cs="GHEA Grapalat"/>
        </w:rPr>
      </w:pPr>
      <w:r w:rsidRPr="00A33C34">
        <w:rPr>
          <w:rFonts w:ascii="GHEA Grapalat" w:hAnsi="GHEA Grapalat" w:cs="GHEA Grapalat"/>
        </w:rPr>
        <w:t>УВЕДОМЛЕНИЕ</w:t>
      </w:r>
    </w:p>
    <w:p w:rsidR="00BA5A50" w:rsidRPr="00A33C34" w:rsidRDefault="00BA5A50" w:rsidP="00BA5A50">
      <w:pPr>
        <w:jc w:val="center"/>
        <w:rPr>
          <w:rFonts w:ascii="GHEA Grapalat" w:hAnsi="GHEA Grapalat" w:cs="GHEA Grapalat"/>
          <w:lang w:val="hy-AM"/>
        </w:rPr>
      </w:pPr>
    </w:p>
    <w:p w:rsidR="00BA5A50" w:rsidRPr="00A33C34" w:rsidRDefault="00BA5A50" w:rsidP="00BA5A50">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BA5A50" w:rsidRPr="00A33C34" w:rsidRDefault="00BA5A50" w:rsidP="00BA5A50">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BA5A50" w:rsidRPr="00A33C34" w:rsidRDefault="00BA5A50" w:rsidP="00BA5A50">
      <w:pPr>
        <w:rPr>
          <w:rFonts w:ascii="GHEA Grapalat" w:hAnsi="GHEA Grapalat"/>
          <w:vertAlign w:val="superscript"/>
          <w:lang w:val="es-ES"/>
        </w:rPr>
      </w:pPr>
    </w:p>
    <w:p w:rsidR="00BA5A50" w:rsidRPr="00A33C34" w:rsidRDefault="00BA5A50" w:rsidP="00BA5A50">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BA5A50" w:rsidRPr="00A33C34" w:rsidRDefault="00BA5A50" w:rsidP="00BA5A50">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A5A50" w:rsidRPr="00A33C34" w:rsidRDefault="00BA5A50" w:rsidP="00BA5A50">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BA5A50" w:rsidRPr="00A33C34" w:rsidRDefault="00BA5A50" w:rsidP="00BA5A50">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A5A50" w:rsidRPr="00A33C34" w:rsidRDefault="00BA5A50" w:rsidP="00BA5A50">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BA5A50" w:rsidRPr="00A33C34" w:rsidRDefault="00BA5A50" w:rsidP="00BA5A50">
      <w:pPr>
        <w:rPr>
          <w:rFonts w:ascii="GHEA Grapalat" w:hAnsi="GHEA Grapalat" w:cs="Sylfaen"/>
          <w:sz w:val="20"/>
          <w:szCs w:val="20"/>
          <w:lang w:val="es-ES"/>
        </w:rPr>
      </w:pPr>
    </w:p>
    <w:p w:rsidR="00BA5A50" w:rsidRPr="00A33C34" w:rsidRDefault="00BA5A50" w:rsidP="00BA5A50">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w:t>
      </w:r>
      <w:proofErr w:type="gramStart"/>
      <w:r w:rsidRPr="00A33C34">
        <w:rPr>
          <w:rFonts w:ascii="GHEA Grapalat" w:hAnsi="GHEA Grapalat" w:cs="Sylfaen"/>
          <w:sz w:val="20"/>
          <w:szCs w:val="20"/>
        </w:rPr>
        <w:t>с условиями</w:t>
      </w:r>
      <w:proofErr w:type="gramEnd"/>
      <w:r w:rsidRPr="00A33C34">
        <w:rPr>
          <w:rFonts w:ascii="GHEA Grapalat" w:hAnsi="GHEA Grapalat" w:cs="Sylfaen"/>
          <w:sz w:val="20"/>
          <w:szCs w:val="20"/>
        </w:rPr>
        <w:t xml:space="preserve"> изложенными в пункте 7.12.</w:t>
      </w:r>
    </w:p>
    <w:p w:rsidR="00BA5A50" w:rsidRPr="00A33C34" w:rsidRDefault="00BA5A50" w:rsidP="00BA5A50">
      <w:pPr>
        <w:jc w:val="center"/>
        <w:rPr>
          <w:rFonts w:ascii="GHEA Grapalat" w:hAnsi="GHEA Grapalat" w:cs="GHEA Grapalat"/>
          <w:lang w:val="es-ES"/>
        </w:rPr>
      </w:pPr>
    </w:p>
    <w:p w:rsidR="00BA5A50" w:rsidRPr="00A33C34" w:rsidRDefault="00BA5A50" w:rsidP="00BA5A50">
      <w:pPr>
        <w:ind w:firstLine="709"/>
        <w:rPr>
          <w:lang w:val="es-ES"/>
        </w:rPr>
      </w:pPr>
    </w:p>
    <w:p w:rsidR="00BA5A50" w:rsidRPr="00A33C34" w:rsidRDefault="00BA5A50" w:rsidP="00BA5A50">
      <w:pPr>
        <w:ind w:firstLine="709"/>
        <w:rPr>
          <w:lang w:val="es-ES"/>
        </w:rPr>
      </w:pPr>
    </w:p>
    <w:p w:rsidR="00BA5A50" w:rsidRPr="00A33C34" w:rsidRDefault="00BA5A50" w:rsidP="00BA5A50">
      <w:pPr>
        <w:ind w:firstLine="709"/>
        <w:rPr>
          <w:lang w:val="es-ES"/>
        </w:rPr>
      </w:pPr>
    </w:p>
    <w:p w:rsidR="00BA5A50" w:rsidRPr="00A33C34" w:rsidRDefault="00BA5A50" w:rsidP="00BA5A50">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BA5A50" w:rsidRPr="00A33C34" w:rsidRDefault="00BA5A50" w:rsidP="00BA5A50">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BA5A50" w:rsidRPr="00A33C34" w:rsidRDefault="00BA5A50" w:rsidP="00BA5A50">
      <w:pPr>
        <w:jc w:val="right"/>
        <w:rPr>
          <w:rFonts w:ascii="GHEA Grapalat" w:hAnsi="GHEA Grapalat"/>
          <w:sz w:val="20"/>
          <w:lang w:val="hy-AM"/>
        </w:rPr>
      </w:pPr>
      <w:r w:rsidRPr="00A33C34">
        <w:rPr>
          <w:rFonts w:ascii="GHEA Grapalat" w:hAnsi="GHEA Grapalat"/>
          <w:sz w:val="20"/>
          <w:lang w:val="hy-AM"/>
        </w:rPr>
        <w:t xml:space="preserve">    </w:t>
      </w:r>
    </w:p>
    <w:p w:rsidR="00BA5A50" w:rsidRPr="00A33C34" w:rsidRDefault="00BA5A50" w:rsidP="00BA5A50">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BA5A50" w:rsidRPr="00A33C34" w:rsidRDefault="00BA5A50" w:rsidP="00BA5A50">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BA5A50" w:rsidRPr="00A33C34" w:rsidRDefault="00BA5A50" w:rsidP="00BA5A50">
      <w:pPr>
        <w:jc w:val="center"/>
        <w:rPr>
          <w:rFonts w:ascii="GHEA Grapalat" w:hAnsi="GHEA Grapalat" w:cs="Sylfaen"/>
          <w:sz w:val="16"/>
          <w:szCs w:val="16"/>
          <w:lang w:val="es-ES"/>
        </w:rPr>
      </w:pPr>
    </w:p>
    <w:p w:rsidR="00BA5A50" w:rsidRPr="00A33C34" w:rsidRDefault="00BA5A50" w:rsidP="00BA5A50">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C71ACA">
      <w:pPr>
        <w:widowControl w:val="0"/>
        <w:ind w:left="-142" w:firstLine="142"/>
        <w:jc w:val="center"/>
        <w:rPr>
          <w:rFonts w:ascii="GHEA Grapalat" w:hAnsi="GHEA Grapalat"/>
          <w:i/>
          <w:lang w:val="en-US"/>
        </w:rPr>
      </w:pPr>
    </w:p>
    <w:sectPr w:rsidR="008D352C" w:rsidRPr="003B2F27" w:rsidSect="00C71ACA">
      <w:footnotePr>
        <w:pos w:val="beneathText"/>
      </w:footnotePr>
      <w:pgSz w:w="11906" w:h="16838" w:code="9"/>
      <w:pgMar w:top="993" w:right="836"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70B" w:rsidRDefault="0056270B">
      <w:r>
        <w:separator/>
      </w:r>
    </w:p>
  </w:endnote>
  <w:endnote w:type="continuationSeparator" w:id="0">
    <w:p w:rsidR="0056270B" w:rsidRDefault="00562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58018"/>
      <w:docPartObj>
        <w:docPartGallery w:val="Page Numbers (Bottom of Page)"/>
        <w:docPartUnique/>
      </w:docPartObj>
    </w:sdtPr>
    <w:sdtEndPr>
      <w:rPr>
        <w:rFonts w:ascii="GHEA Grapalat" w:hAnsi="GHEA Grapalat"/>
        <w:sz w:val="24"/>
        <w:szCs w:val="24"/>
      </w:rPr>
    </w:sdtEndPr>
    <w:sdtContent>
      <w:p w:rsidR="00157672" w:rsidRPr="00305BEC" w:rsidRDefault="00157672">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C6BA6">
          <w:rPr>
            <w:rFonts w:ascii="GHEA Grapalat" w:hAnsi="GHEA Grapalat"/>
            <w:noProof/>
            <w:sz w:val="24"/>
            <w:szCs w:val="24"/>
          </w:rPr>
          <w:t>65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70B" w:rsidRDefault="0056270B">
      <w:r>
        <w:separator/>
      </w:r>
    </w:p>
  </w:footnote>
  <w:footnote w:type="continuationSeparator" w:id="0">
    <w:p w:rsidR="0056270B" w:rsidRDefault="0056270B">
      <w:r>
        <w:continuationSeparator/>
      </w:r>
    </w:p>
  </w:footnote>
  <w:footnote w:id="1">
    <w:p w:rsidR="00157672" w:rsidRPr="00B15560" w:rsidRDefault="00157672"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57672" w:rsidRPr="000811C1" w:rsidRDefault="00157672" w:rsidP="0027573B">
      <w:pPr>
        <w:pStyle w:val="af2"/>
        <w:rPr>
          <w:rFonts w:ascii="Sylfaen" w:hAnsi="Sylfaen"/>
          <w:sz w:val="18"/>
          <w:szCs w:val="18"/>
        </w:rPr>
      </w:pPr>
    </w:p>
  </w:footnote>
  <w:footnote w:id="2">
    <w:p w:rsidR="00157672" w:rsidRPr="00A31673" w:rsidRDefault="00157672">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157672" w:rsidRDefault="00157672" w:rsidP="006B3E56">
      <w:pPr>
        <w:jc w:val="both"/>
      </w:pPr>
    </w:p>
    <w:p w:rsidR="00157672" w:rsidRDefault="00157672" w:rsidP="007906A2">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57672" w:rsidRPr="00503980" w:rsidRDefault="00157672"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57672" w:rsidRPr="003905B4" w:rsidRDefault="00157672"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57672" w:rsidRPr="008D64EE" w:rsidRDefault="00157672" w:rsidP="006B3E56">
      <w:pPr>
        <w:pStyle w:val="af2"/>
        <w:rPr>
          <w:rFonts w:asciiTheme="minorHAnsi" w:hAnsiTheme="minorHAnsi"/>
        </w:rPr>
      </w:pPr>
    </w:p>
  </w:footnote>
  <w:footnote w:id="4">
    <w:p w:rsidR="00157672" w:rsidRPr="00DC619D" w:rsidRDefault="00157672"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rsidR="00157672" w:rsidRPr="00D3436F" w:rsidRDefault="0015767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57672" w:rsidRPr="00D3436F" w:rsidRDefault="00157672">
      <w:pPr>
        <w:pStyle w:val="af2"/>
        <w:rPr>
          <w:lang w:val="es-ES"/>
        </w:rPr>
      </w:pPr>
    </w:p>
  </w:footnote>
  <w:footnote w:id="6">
    <w:p w:rsidR="00157672" w:rsidRPr="008842CE" w:rsidRDefault="00157672"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57672" w:rsidRPr="008842CE" w:rsidRDefault="00157672" w:rsidP="00673870">
      <w:pPr>
        <w:pStyle w:val="af2"/>
        <w:jc w:val="both"/>
        <w:rPr>
          <w:rFonts w:ascii="GHEA Grapalat" w:hAnsi="GHEA Grapalat"/>
        </w:rPr>
      </w:pPr>
    </w:p>
  </w:footnote>
  <w:footnote w:id="7">
    <w:p w:rsidR="00157672" w:rsidRDefault="00157672"/>
    <w:p w:rsidR="00157672" w:rsidRPr="008842CE" w:rsidRDefault="00157672" w:rsidP="003D2FE2">
      <w:pPr>
        <w:pStyle w:val="af2"/>
        <w:jc w:val="both"/>
      </w:pPr>
    </w:p>
  </w:footnote>
  <w:footnote w:id="8">
    <w:p w:rsidR="00157672" w:rsidRPr="008842CE" w:rsidRDefault="0015767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57672" w:rsidRPr="008842CE" w:rsidRDefault="00157672" w:rsidP="000A214C">
      <w:pPr>
        <w:pStyle w:val="af2"/>
        <w:jc w:val="both"/>
        <w:rPr>
          <w:rFonts w:ascii="GHEA Grapalat" w:hAnsi="GHEA Grapalat"/>
        </w:rPr>
      </w:pPr>
    </w:p>
  </w:footnote>
  <w:footnote w:id="9">
    <w:p w:rsidR="00157672" w:rsidRDefault="00157672"/>
    <w:p w:rsidR="00157672" w:rsidRPr="008842CE" w:rsidRDefault="00157672" w:rsidP="000A214C">
      <w:pPr>
        <w:pStyle w:val="af2"/>
        <w:jc w:val="both"/>
      </w:pPr>
    </w:p>
  </w:footnote>
  <w:footnote w:id="10">
    <w:p w:rsidR="00157672" w:rsidRDefault="00157672"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rsidR="00157672" w:rsidRPr="002A1F5A" w:rsidRDefault="00157672"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rsidR="00157672" w:rsidRPr="002A1F5A" w:rsidRDefault="00157672" w:rsidP="003B2F27">
      <w:pPr>
        <w:pStyle w:val="af2"/>
        <w:jc w:val="both"/>
        <w:rPr>
          <w:rFonts w:asciiTheme="minorHAnsi" w:hAnsiTheme="minorHAnsi"/>
        </w:rPr>
      </w:pPr>
    </w:p>
  </w:footnote>
  <w:footnote w:id="11">
    <w:p w:rsidR="00157672" w:rsidRPr="006F5F33" w:rsidRDefault="00157672"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157672" w:rsidRPr="006F5F33" w:rsidRDefault="00157672"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157672" w:rsidRPr="006F5F33" w:rsidRDefault="00157672"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157672" w:rsidRPr="00E40AC8" w:rsidRDefault="00157672"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15">
    <w:p w:rsidR="00157672" w:rsidRPr="00E40AC8" w:rsidRDefault="00157672"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6">
    <w:p w:rsidR="00157672" w:rsidRPr="00CA2754" w:rsidRDefault="00157672"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157672" w:rsidRPr="00CA2754" w:rsidRDefault="00157672" w:rsidP="003B2F27">
      <w:pPr>
        <w:pStyle w:val="af2"/>
        <w:jc w:val="both"/>
        <w:rPr>
          <w:sz w:val="2"/>
          <w:szCs w:val="2"/>
        </w:rPr>
      </w:pPr>
    </w:p>
  </w:footnote>
  <w:footnote w:id="17">
    <w:p w:rsidR="00157672" w:rsidRPr="00CA2754" w:rsidRDefault="00157672"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A2A"/>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6C53"/>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B7F9F"/>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672"/>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9F5"/>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8E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22A4"/>
    <w:rsid w:val="00283198"/>
    <w:rsid w:val="00283E26"/>
    <w:rsid w:val="00283F0A"/>
    <w:rsid w:val="002845BA"/>
    <w:rsid w:val="002845EA"/>
    <w:rsid w:val="002846B1"/>
    <w:rsid w:val="00284E78"/>
    <w:rsid w:val="00286CDB"/>
    <w:rsid w:val="0028726A"/>
    <w:rsid w:val="00290895"/>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9F5"/>
    <w:rsid w:val="00297E18"/>
    <w:rsid w:val="002A058F"/>
    <w:rsid w:val="002A0700"/>
    <w:rsid w:val="002A0C06"/>
    <w:rsid w:val="002A0F45"/>
    <w:rsid w:val="002A10B2"/>
    <w:rsid w:val="002A1F5A"/>
    <w:rsid w:val="002A1FAC"/>
    <w:rsid w:val="002A23D9"/>
    <w:rsid w:val="002A29A7"/>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273"/>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5E36"/>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BC3"/>
    <w:rsid w:val="00397DC0"/>
    <w:rsid w:val="003A0A0B"/>
    <w:rsid w:val="003A0A31"/>
    <w:rsid w:val="003A145D"/>
    <w:rsid w:val="003A1EBB"/>
    <w:rsid w:val="003A2BE0"/>
    <w:rsid w:val="003A2D11"/>
    <w:rsid w:val="003A39AC"/>
    <w:rsid w:val="003A4B58"/>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5D9"/>
    <w:rsid w:val="003D56A5"/>
    <w:rsid w:val="003D7720"/>
    <w:rsid w:val="003D7BE0"/>
    <w:rsid w:val="003D7F8E"/>
    <w:rsid w:val="003E01D5"/>
    <w:rsid w:val="003E029A"/>
    <w:rsid w:val="003E077D"/>
    <w:rsid w:val="003E0A5B"/>
    <w:rsid w:val="003E0BC7"/>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0F7"/>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44F"/>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3ED2"/>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70B"/>
    <w:rsid w:val="00562C4C"/>
    <w:rsid w:val="00562EB1"/>
    <w:rsid w:val="0056331A"/>
    <w:rsid w:val="005639B0"/>
    <w:rsid w:val="00564454"/>
    <w:rsid w:val="005646FC"/>
    <w:rsid w:val="00564E3F"/>
    <w:rsid w:val="00565078"/>
    <w:rsid w:val="0056625A"/>
    <w:rsid w:val="00567040"/>
    <w:rsid w:val="00567245"/>
    <w:rsid w:val="00567893"/>
    <w:rsid w:val="00567FF7"/>
    <w:rsid w:val="00570529"/>
    <w:rsid w:val="00571554"/>
    <w:rsid w:val="005716B8"/>
    <w:rsid w:val="00571702"/>
    <w:rsid w:val="00571F29"/>
    <w:rsid w:val="00572192"/>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461C"/>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C6BA6"/>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5C3F"/>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565"/>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2F08"/>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4B40"/>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4425"/>
    <w:rsid w:val="007B45B1"/>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1A32"/>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293"/>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DA7"/>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D7A"/>
    <w:rsid w:val="00965E05"/>
    <w:rsid w:val="00965FCF"/>
    <w:rsid w:val="009666E0"/>
    <w:rsid w:val="00966D80"/>
    <w:rsid w:val="009673B8"/>
    <w:rsid w:val="00967E40"/>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6CC"/>
    <w:rsid w:val="009B3CA3"/>
    <w:rsid w:val="009B5889"/>
    <w:rsid w:val="009B58F7"/>
    <w:rsid w:val="009B5ED1"/>
    <w:rsid w:val="009B6191"/>
    <w:rsid w:val="009B6D58"/>
    <w:rsid w:val="009B7A85"/>
    <w:rsid w:val="009B7BE7"/>
    <w:rsid w:val="009C0ABA"/>
    <w:rsid w:val="009C1687"/>
    <w:rsid w:val="009C1A9B"/>
    <w:rsid w:val="009C1D0F"/>
    <w:rsid w:val="009C2A28"/>
    <w:rsid w:val="009C3222"/>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3F"/>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2D0A"/>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224"/>
    <w:rsid w:val="00AA75FA"/>
    <w:rsid w:val="00AA7805"/>
    <w:rsid w:val="00AB0304"/>
    <w:rsid w:val="00AB046E"/>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C22"/>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81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033"/>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5A50"/>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8"/>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31"/>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150"/>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ACA"/>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8A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763"/>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464C"/>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67B96"/>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1F8"/>
    <w:rsid w:val="00D873FE"/>
    <w:rsid w:val="00D875CB"/>
    <w:rsid w:val="00D87B1D"/>
    <w:rsid w:val="00D87FA7"/>
    <w:rsid w:val="00D90640"/>
    <w:rsid w:val="00D91C7E"/>
    <w:rsid w:val="00D927EB"/>
    <w:rsid w:val="00D932B2"/>
    <w:rsid w:val="00D937E5"/>
    <w:rsid w:val="00D93B78"/>
    <w:rsid w:val="00D96721"/>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381"/>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2BF"/>
    <w:rsid w:val="00E674AE"/>
    <w:rsid w:val="00E67BA7"/>
    <w:rsid w:val="00E67CC4"/>
    <w:rsid w:val="00E67FD5"/>
    <w:rsid w:val="00E70A0B"/>
    <w:rsid w:val="00E70B68"/>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5E2C"/>
    <w:rsid w:val="00EC7188"/>
    <w:rsid w:val="00EC759E"/>
    <w:rsid w:val="00EC7897"/>
    <w:rsid w:val="00ED0338"/>
    <w:rsid w:val="00ED0BF3"/>
    <w:rsid w:val="00ED0DE3"/>
    <w:rsid w:val="00ED1142"/>
    <w:rsid w:val="00ED1170"/>
    <w:rsid w:val="00ED2352"/>
    <w:rsid w:val="00ED2462"/>
    <w:rsid w:val="00ED2D20"/>
    <w:rsid w:val="00ED3903"/>
    <w:rsid w:val="00ED3BA4"/>
    <w:rsid w:val="00ED4C1D"/>
    <w:rsid w:val="00ED5972"/>
    <w:rsid w:val="00ED5C1C"/>
    <w:rsid w:val="00ED608B"/>
    <w:rsid w:val="00ED64D1"/>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25A"/>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14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C7B45"/>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328BF0-7C55-4661-8750-C674487F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A5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4CC16-04EF-4F2E-A1DF-92A869F9A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2686</TotalTime>
  <Pages>67</Pages>
  <Words>19317</Words>
  <Characters>110108</Characters>
  <Application>Microsoft Office Word</Application>
  <DocSecurity>0</DocSecurity>
  <Lines>917</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admin</cp:lastModifiedBy>
  <cp:revision>12</cp:revision>
  <cp:lastPrinted>2018-02-16T07:12:00Z</cp:lastPrinted>
  <dcterms:created xsi:type="dcterms:W3CDTF">2019-10-28T07:04:00Z</dcterms:created>
  <dcterms:modified xsi:type="dcterms:W3CDTF">2026-01-19T08:52:00Z</dcterms:modified>
</cp:coreProperties>
</file>